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38AD8" w14:textId="3D6EED96" w:rsidR="00710965" w:rsidRDefault="00710965" w:rsidP="006D24D9">
      <w:pPr>
        <w:jc w:val="center"/>
        <w:rPr>
          <w:b/>
          <w:sz w:val="32"/>
        </w:rPr>
      </w:pPr>
    </w:p>
    <w:p w14:paraId="75D2E85F" w14:textId="63CEE9FD" w:rsidR="00A34DFD" w:rsidRPr="006D24D9" w:rsidRDefault="006D24D9" w:rsidP="006D24D9">
      <w:pPr>
        <w:jc w:val="center"/>
        <w:rPr>
          <w:b/>
          <w:sz w:val="32"/>
        </w:rPr>
      </w:pPr>
      <w:r w:rsidRPr="006D24D9">
        <w:rPr>
          <w:b/>
          <w:sz w:val="32"/>
        </w:rPr>
        <w:t xml:space="preserve">Výklad </w:t>
      </w:r>
      <w:r w:rsidR="00705D15">
        <w:rPr>
          <w:b/>
          <w:sz w:val="32"/>
        </w:rPr>
        <w:t xml:space="preserve">vybraných </w:t>
      </w:r>
      <w:r w:rsidRPr="006D24D9">
        <w:rPr>
          <w:b/>
          <w:sz w:val="32"/>
        </w:rPr>
        <w:t>pojmov</w:t>
      </w:r>
    </w:p>
    <w:sdt>
      <w:sdtPr>
        <w:rPr>
          <w:rFonts w:ascii="Times New Roman" w:eastAsia="Times New Roman" w:hAnsi="Times New Roman" w:cs="Times New Roman"/>
          <w:b w:val="0"/>
          <w:bCs w:val="0"/>
          <w:color w:val="auto"/>
          <w:sz w:val="24"/>
          <w:szCs w:val="24"/>
        </w:rPr>
        <w:id w:val="1180852112"/>
        <w:docPartObj>
          <w:docPartGallery w:val="Table of Contents"/>
          <w:docPartUnique/>
        </w:docPartObj>
      </w:sdtPr>
      <w:sdtEndPr>
        <w:rPr>
          <w:noProof/>
        </w:rPr>
      </w:sdtEndPr>
      <w:sdtContent>
        <w:p w14:paraId="372968C4" w14:textId="77A440D3" w:rsidR="006D24D9" w:rsidRDefault="006D24D9" w:rsidP="00265A29">
          <w:pPr>
            <w:pStyle w:val="Hlavikaobsahu"/>
            <w:tabs>
              <w:tab w:val="center" w:pos="4536"/>
            </w:tabs>
          </w:pPr>
          <w:r>
            <w:t>Obsah</w:t>
          </w:r>
          <w:r w:rsidR="00265A29">
            <w:tab/>
          </w:r>
          <w:bookmarkStart w:id="0" w:name="_GoBack"/>
          <w:bookmarkEnd w:id="0"/>
        </w:p>
        <w:p w14:paraId="53494883" w14:textId="77777777" w:rsidR="007A74FF" w:rsidRDefault="006D24D9">
          <w:pPr>
            <w:pStyle w:val="Obsah1"/>
            <w:tabs>
              <w:tab w:val="right" w:leader="dot" w:pos="9062"/>
            </w:tabs>
            <w:rPr>
              <w:del w:id="1" w:author="oMN" w:date="2021-04-26T13:33:00Z"/>
              <w:rFonts w:asciiTheme="minorHAnsi" w:eastAsiaTheme="minorEastAsia" w:hAnsiTheme="minorHAnsi" w:cs="Arial Unicode MS"/>
              <w:noProof/>
              <w:sz w:val="22"/>
              <w:szCs w:val="22"/>
              <w:lang w:bidi="si-LK"/>
            </w:rPr>
          </w:pPr>
          <w:r>
            <w:fldChar w:fldCharType="begin"/>
          </w:r>
          <w:r>
            <w:instrText xml:space="preserve"> TOC \o "1-3" \h \z \u </w:instrText>
          </w:r>
          <w:r>
            <w:fldChar w:fldCharType="separate"/>
          </w:r>
          <w:del w:id="2" w:author="oMN" w:date="2021-04-26T13:33:00Z">
            <w:r w:rsidR="00C23EAC">
              <w:fldChar w:fldCharType="begin"/>
            </w:r>
            <w:r w:rsidR="00C23EAC">
              <w:delInstrText xml:space="preserve"> HYPERLINK \l "_Toc54358030" </w:delInstrText>
            </w:r>
            <w:r w:rsidR="00C23EAC">
              <w:fldChar w:fldCharType="separate"/>
            </w:r>
            <w:r w:rsidR="007A74FF" w:rsidRPr="00616BA8">
              <w:rPr>
                <w:rStyle w:val="Hypertextovprepojenie"/>
                <w:noProof/>
              </w:rPr>
              <w:delText>1 Ročná a kumulatívna hodnota vo vykazovaní merateľných ukazovateľov/iných údajov</w:delText>
            </w:r>
            <w:r w:rsidR="007A74FF">
              <w:rPr>
                <w:noProof/>
                <w:webHidden/>
              </w:rPr>
              <w:tab/>
            </w:r>
            <w:r w:rsidR="007A74FF">
              <w:rPr>
                <w:noProof/>
                <w:webHidden/>
              </w:rPr>
              <w:fldChar w:fldCharType="begin"/>
            </w:r>
            <w:r w:rsidR="007A74FF">
              <w:rPr>
                <w:noProof/>
                <w:webHidden/>
              </w:rPr>
              <w:delInstrText xml:space="preserve"> PAGEREF _Toc54358030 \h </w:delInstrText>
            </w:r>
            <w:r w:rsidR="007A74FF">
              <w:rPr>
                <w:noProof/>
                <w:webHidden/>
              </w:rPr>
            </w:r>
            <w:r w:rsidR="007A74FF">
              <w:rPr>
                <w:noProof/>
                <w:webHidden/>
              </w:rPr>
              <w:fldChar w:fldCharType="separate"/>
            </w:r>
            <w:r w:rsidR="007A74FF">
              <w:rPr>
                <w:noProof/>
                <w:webHidden/>
              </w:rPr>
              <w:delText>2</w:delText>
            </w:r>
            <w:r w:rsidR="007A74FF">
              <w:rPr>
                <w:noProof/>
                <w:webHidden/>
              </w:rPr>
              <w:fldChar w:fldCharType="end"/>
            </w:r>
            <w:r w:rsidR="00C23EAC">
              <w:rPr>
                <w:noProof/>
              </w:rPr>
              <w:fldChar w:fldCharType="end"/>
            </w:r>
          </w:del>
        </w:p>
        <w:p w14:paraId="3D6FB1AA" w14:textId="77777777" w:rsidR="007A74FF" w:rsidRDefault="00C23EAC">
          <w:pPr>
            <w:pStyle w:val="Obsah2"/>
            <w:tabs>
              <w:tab w:val="left" w:pos="960"/>
              <w:tab w:val="right" w:leader="dot" w:pos="9062"/>
            </w:tabs>
            <w:rPr>
              <w:del w:id="3" w:author="oMN" w:date="2021-04-26T13:33:00Z"/>
              <w:rFonts w:asciiTheme="minorHAnsi" w:eastAsiaTheme="minorEastAsia" w:hAnsiTheme="minorHAnsi" w:cs="Arial Unicode MS"/>
              <w:noProof/>
              <w:sz w:val="22"/>
              <w:szCs w:val="22"/>
              <w:lang w:bidi="si-LK"/>
            </w:rPr>
          </w:pPr>
          <w:del w:id="4" w:author="oMN" w:date="2021-04-26T13:33:00Z">
            <w:r>
              <w:fldChar w:fldCharType="begin"/>
            </w:r>
            <w:r>
              <w:delInstrText xml:space="preserve"> HYPERLINK \l "_Toc54358031" </w:delInstrText>
            </w:r>
            <w:r>
              <w:fldChar w:fldCharType="separate"/>
            </w:r>
            <w:r w:rsidR="007A74FF" w:rsidRPr="00616BA8">
              <w:rPr>
                <w:rStyle w:val="Hypertextovprepojenie"/>
                <w:noProof/>
              </w:rPr>
              <w:delText>1.1</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Ročná hodnota merateľného ukazovateľa/iného údaja</w:delText>
            </w:r>
            <w:r w:rsidR="007A74FF">
              <w:rPr>
                <w:noProof/>
                <w:webHidden/>
              </w:rPr>
              <w:tab/>
            </w:r>
            <w:r w:rsidR="007A74FF">
              <w:rPr>
                <w:noProof/>
                <w:webHidden/>
              </w:rPr>
              <w:fldChar w:fldCharType="begin"/>
            </w:r>
            <w:r w:rsidR="007A74FF">
              <w:rPr>
                <w:noProof/>
                <w:webHidden/>
              </w:rPr>
              <w:delInstrText xml:space="preserve"> PAGEREF _Toc54358031 \h </w:delInstrText>
            </w:r>
            <w:r w:rsidR="007A74FF">
              <w:rPr>
                <w:noProof/>
                <w:webHidden/>
              </w:rPr>
            </w:r>
            <w:r w:rsidR="007A74FF">
              <w:rPr>
                <w:noProof/>
                <w:webHidden/>
              </w:rPr>
              <w:fldChar w:fldCharType="separate"/>
            </w:r>
            <w:r w:rsidR="007A74FF">
              <w:rPr>
                <w:noProof/>
                <w:webHidden/>
              </w:rPr>
              <w:delText>2</w:delText>
            </w:r>
            <w:r w:rsidR="007A74FF">
              <w:rPr>
                <w:noProof/>
                <w:webHidden/>
              </w:rPr>
              <w:fldChar w:fldCharType="end"/>
            </w:r>
            <w:r>
              <w:rPr>
                <w:noProof/>
              </w:rPr>
              <w:fldChar w:fldCharType="end"/>
            </w:r>
          </w:del>
        </w:p>
        <w:p w14:paraId="00FFAC11" w14:textId="77777777" w:rsidR="007A74FF" w:rsidRDefault="00C23EAC">
          <w:pPr>
            <w:pStyle w:val="Obsah2"/>
            <w:tabs>
              <w:tab w:val="left" w:pos="960"/>
              <w:tab w:val="right" w:leader="dot" w:pos="9062"/>
            </w:tabs>
            <w:rPr>
              <w:del w:id="5" w:author="oMN" w:date="2021-04-26T13:33:00Z"/>
              <w:rFonts w:asciiTheme="minorHAnsi" w:eastAsiaTheme="minorEastAsia" w:hAnsiTheme="minorHAnsi" w:cs="Arial Unicode MS"/>
              <w:noProof/>
              <w:sz w:val="22"/>
              <w:szCs w:val="22"/>
              <w:lang w:bidi="si-LK"/>
            </w:rPr>
          </w:pPr>
          <w:del w:id="6" w:author="oMN" w:date="2021-04-26T13:33:00Z">
            <w:r>
              <w:fldChar w:fldCharType="begin"/>
            </w:r>
            <w:r>
              <w:delInstrText xml:space="preserve"> HYPERLINK \l "_Toc54358032" </w:delInstrText>
            </w:r>
            <w:r>
              <w:fldChar w:fldCharType="separate"/>
            </w:r>
            <w:r w:rsidR="007A74FF" w:rsidRPr="00616BA8">
              <w:rPr>
                <w:rStyle w:val="Hypertextovprepojenie"/>
                <w:noProof/>
              </w:rPr>
              <w:delText>1.2</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Kumulatívna hodnota merateľného ukazovateľa/iného údaja</w:delText>
            </w:r>
            <w:r w:rsidR="007A74FF">
              <w:rPr>
                <w:noProof/>
                <w:webHidden/>
              </w:rPr>
              <w:tab/>
            </w:r>
            <w:r w:rsidR="007A74FF">
              <w:rPr>
                <w:noProof/>
                <w:webHidden/>
              </w:rPr>
              <w:fldChar w:fldCharType="begin"/>
            </w:r>
            <w:r w:rsidR="007A74FF">
              <w:rPr>
                <w:noProof/>
                <w:webHidden/>
              </w:rPr>
              <w:delInstrText xml:space="preserve"> PAGEREF _Toc54358032 \h </w:delInstrText>
            </w:r>
            <w:r w:rsidR="007A74FF">
              <w:rPr>
                <w:noProof/>
                <w:webHidden/>
              </w:rPr>
            </w:r>
            <w:r w:rsidR="007A74FF">
              <w:rPr>
                <w:noProof/>
                <w:webHidden/>
              </w:rPr>
              <w:fldChar w:fldCharType="separate"/>
            </w:r>
            <w:r w:rsidR="007A74FF">
              <w:rPr>
                <w:noProof/>
                <w:webHidden/>
              </w:rPr>
              <w:delText>2</w:delText>
            </w:r>
            <w:r w:rsidR="007A74FF">
              <w:rPr>
                <w:noProof/>
                <w:webHidden/>
              </w:rPr>
              <w:fldChar w:fldCharType="end"/>
            </w:r>
            <w:r>
              <w:rPr>
                <w:noProof/>
              </w:rPr>
              <w:fldChar w:fldCharType="end"/>
            </w:r>
          </w:del>
        </w:p>
        <w:p w14:paraId="6B78AB77" w14:textId="77777777" w:rsidR="007A74FF" w:rsidRDefault="00C23EAC">
          <w:pPr>
            <w:pStyle w:val="Obsah1"/>
            <w:tabs>
              <w:tab w:val="right" w:leader="dot" w:pos="9062"/>
            </w:tabs>
            <w:rPr>
              <w:del w:id="7" w:author="oMN" w:date="2021-04-26T13:33:00Z"/>
              <w:rFonts w:asciiTheme="minorHAnsi" w:eastAsiaTheme="minorEastAsia" w:hAnsiTheme="minorHAnsi" w:cs="Arial Unicode MS"/>
              <w:noProof/>
              <w:sz w:val="22"/>
              <w:szCs w:val="22"/>
              <w:lang w:bidi="si-LK"/>
            </w:rPr>
          </w:pPr>
          <w:del w:id="8" w:author="oMN" w:date="2021-04-26T13:33:00Z">
            <w:r>
              <w:fldChar w:fldCharType="begin"/>
            </w:r>
            <w:r>
              <w:delInstrText xml:space="preserve"> HYPERLINK \l "_Toc54358033" </w:delInstrText>
            </w:r>
            <w:r>
              <w:fldChar w:fldCharType="separate"/>
            </w:r>
            <w:r w:rsidR="007A74FF" w:rsidRPr="00616BA8">
              <w:rPr>
                <w:rStyle w:val="Hypertextovprepojenie"/>
                <w:noProof/>
              </w:rPr>
              <w:delText>2 Prepočet počtu zamestnancov/ pracovníkov na plné pracovné úväzky (FTE)</w:delText>
            </w:r>
            <w:r w:rsidR="007A74FF">
              <w:rPr>
                <w:noProof/>
                <w:webHidden/>
              </w:rPr>
              <w:tab/>
            </w:r>
            <w:r w:rsidR="007A74FF">
              <w:rPr>
                <w:noProof/>
                <w:webHidden/>
              </w:rPr>
              <w:fldChar w:fldCharType="begin"/>
            </w:r>
            <w:r w:rsidR="007A74FF">
              <w:rPr>
                <w:noProof/>
                <w:webHidden/>
              </w:rPr>
              <w:delInstrText xml:space="preserve"> PAGEREF _Toc54358033 \h </w:delInstrText>
            </w:r>
            <w:r w:rsidR="007A74FF">
              <w:rPr>
                <w:noProof/>
                <w:webHidden/>
              </w:rPr>
            </w:r>
            <w:r w:rsidR="007A74FF">
              <w:rPr>
                <w:noProof/>
                <w:webHidden/>
              </w:rPr>
              <w:fldChar w:fldCharType="separate"/>
            </w:r>
            <w:r w:rsidR="007A74FF">
              <w:rPr>
                <w:noProof/>
                <w:webHidden/>
              </w:rPr>
              <w:delText>5</w:delText>
            </w:r>
            <w:r w:rsidR="007A74FF">
              <w:rPr>
                <w:noProof/>
                <w:webHidden/>
              </w:rPr>
              <w:fldChar w:fldCharType="end"/>
            </w:r>
            <w:r>
              <w:rPr>
                <w:noProof/>
              </w:rPr>
              <w:fldChar w:fldCharType="end"/>
            </w:r>
          </w:del>
        </w:p>
        <w:p w14:paraId="0F56E347" w14:textId="77777777" w:rsidR="007A74FF" w:rsidRDefault="00C23EAC">
          <w:pPr>
            <w:pStyle w:val="Obsah2"/>
            <w:tabs>
              <w:tab w:val="left" w:pos="960"/>
              <w:tab w:val="right" w:leader="dot" w:pos="9062"/>
            </w:tabs>
            <w:rPr>
              <w:del w:id="9" w:author="oMN" w:date="2021-04-26T13:33:00Z"/>
              <w:rFonts w:asciiTheme="minorHAnsi" w:eastAsiaTheme="minorEastAsia" w:hAnsiTheme="minorHAnsi" w:cs="Arial Unicode MS"/>
              <w:noProof/>
              <w:sz w:val="22"/>
              <w:szCs w:val="22"/>
              <w:lang w:bidi="si-LK"/>
            </w:rPr>
          </w:pPr>
          <w:del w:id="10" w:author="oMN" w:date="2021-04-26T13:33:00Z">
            <w:r>
              <w:fldChar w:fldCharType="begin"/>
            </w:r>
            <w:r>
              <w:delInstrText xml:space="preserve"> HYPERLINK \l "_Toc54358034" </w:delInstrText>
            </w:r>
            <w:r>
              <w:fldChar w:fldCharType="separate"/>
            </w:r>
            <w:r w:rsidR="007A74FF" w:rsidRPr="00616BA8">
              <w:rPr>
                <w:rStyle w:val="Hypertextovprepojenie"/>
                <w:noProof/>
              </w:rPr>
              <w:delText>2.1</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Evidenčný počet zamestnancov</w:delText>
            </w:r>
            <w:r w:rsidR="007A74FF">
              <w:rPr>
                <w:noProof/>
                <w:webHidden/>
              </w:rPr>
              <w:tab/>
            </w:r>
            <w:r w:rsidR="007A74FF">
              <w:rPr>
                <w:noProof/>
                <w:webHidden/>
              </w:rPr>
              <w:fldChar w:fldCharType="begin"/>
            </w:r>
            <w:r w:rsidR="007A74FF">
              <w:rPr>
                <w:noProof/>
                <w:webHidden/>
              </w:rPr>
              <w:delInstrText xml:space="preserve"> PAGEREF _Toc54358034 \h </w:delInstrText>
            </w:r>
            <w:r w:rsidR="007A74FF">
              <w:rPr>
                <w:noProof/>
                <w:webHidden/>
              </w:rPr>
            </w:r>
            <w:r w:rsidR="007A74FF">
              <w:rPr>
                <w:noProof/>
                <w:webHidden/>
              </w:rPr>
              <w:fldChar w:fldCharType="separate"/>
            </w:r>
            <w:r w:rsidR="007A74FF">
              <w:rPr>
                <w:noProof/>
                <w:webHidden/>
              </w:rPr>
              <w:delText>5</w:delText>
            </w:r>
            <w:r w:rsidR="007A74FF">
              <w:rPr>
                <w:noProof/>
                <w:webHidden/>
              </w:rPr>
              <w:fldChar w:fldCharType="end"/>
            </w:r>
            <w:r>
              <w:rPr>
                <w:noProof/>
              </w:rPr>
              <w:fldChar w:fldCharType="end"/>
            </w:r>
          </w:del>
        </w:p>
        <w:p w14:paraId="1359E127" w14:textId="77777777" w:rsidR="007A74FF" w:rsidRDefault="00C23EAC">
          <w:pPr>
            <w:pStyle w:val="Obsah2"/>
            <w:tabs>
              <w:tab w:val="left" w:pos="960"/>
              <w:tab w:val="right" w:leader="dot" w:pos="9062"/>
            </w:tabs>
            <w:rPr>
              <w:del w:id="11" w:author="oMN" w:date="2021-04-26T13:33:00Z"/>
              <w:rFonts w:asciiTheme="minorHAnsi" w:eastAsiaTheme="minorEastAsia" w:hAnsiTheme="minorHAnsi" w:cs="Arial Unicode MS"/>
              <w:noProof/>
              <w:sz w:val="22"/>
              <w:szCs w:val="22"/>
              <w:lang w:bidi="si-LK"/>
            </w:rPr>
          </w:pPr>
          <w:del w:id="12" w:author="oMN" w:date="2021-04-26T13:33:00Z">
            <w:r>
              <w:fldChar w:fldCharType="begin"/>
            </w:r>
            <w:r>
              <w:delInstrText xml:space="preserve"> HYPERLINK \l "_Toc54358035" </w:delInstrText>
            </w:r>
            <w:r>
              <w:fldChar w:fldCharType="separate"/>
            </w:r>
            <w:r w:rsidR="007A74FF" w:rsidRPr="00616BA8">
              <w:rPr>
                <w:rStyle w:val="Hypertextovprepojenie"/>
                <w:noProof/>
              </w:rPr>
              <w:delText>2.2</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Prepočet počtu (novovytvorených) pracovných miest na FTE</w:delText>
            </w:r>
            <w:r w:rsidR="007A74FF">
              <w:rPr>
                <w:noProof/>
                <w:webHidden/>
              </w:rPr>
              <w:tab/>
            </w:r>
            <w:r w:rsidR="007A74FF">
              <w:rPr>
                <w:noProof/>
                <w:webHidden/>
              </w:rPr>
              <w:fldChar w:fldCharType="begin"/>
            </w:r>
            <w:r w:rsidR="007A74FF">
              <w:rPr>
                <w:noProof/>
                <w:webHidden/>
              </w:rPr>
              <w:delInstrText xml:space="preserve"> PAGEREF _Toc54358035 \h </w:delInstrText>
            </w:r>
            <w:r w:rsidR="007A74FF">
              <w:rPr>
                <w:noProof/>
                <w:webHidden/>
              </w:rPr>
            </w:r>
            <w:r w:rsidR="007A74FF">
              <w:rPr>
                <w:noProof/>
                <w:webHidden/>
              </w:rPr>
              <w:fldChar w:fldCharType="separate"/>
            </w:r>
            <w:r w:rsidR="007A74FF">
              <w:rPr>
                <w:noProof/>
                <w:webHidden/>
              </w:rPr>
              <w:delText>5</w:delText>
            </w:r>
            <w:r w:rsidR="007A74FF">
              <w:rPr>
                <w:noProof/>
                <w:webHidden/>
              </w:rPr>
              <w:fldChar w:fldCharType="end"/>
            </w:r>
            <w:r>
              <w:rPr>
                <w:noProof/>
              </w:rPr>
              <w:fldChar w:fldCharType="end"/>
            </w:r>
          </w:del>
        </w:p>
        <w:p w14:paraId="7A1F5E25" w14:textId="77777777" w:rsidR="007A74FF" w:rsidRDefault="00C23EAC">
          <w:pPr>
            <w:pStyle w:val="Obsah1"/>
            <w:tabs>
              <w:tab w:val="right" w:leader="dot" w:pos="9062"/>
            </w:tabs>
            <w:rPr>
              <w:del w:id="13" w:author="oMN" w:date="2021-04-26T13:33:00Z"/>
              <w:rFonts w:asciiTheme="minorHAnsi" w:eastAsiaTheme="minorEastAsia" w:hAnsiTheme="minorHAnsi" w:cs="Arial Unicode MS"/>
              <w:noProof/>
              <w:sz w:val="22"/>
              <w:szCs w:val="22"/>
              <w:lang w:bidi="si-LK"/>
            </w:rPr>
          </w:pPr>
          <w:del w:id="14" w:author="oMN" w:date="2021-04-26T13:33:00Z">
            <w:r>
              <w:fldChar w:fldCharType="begin"/>
            </w:r>
            <w:r>
              <w:delInstrText xml:space="preserve"> HYPERLINK \l "_Toc54358036" </w:delInstrText>
            </w:r>
            <w:r>
              <w:fldChar w:fldCharType="separate"/>
            </w:r>
            <w:r w:rsidR="007A74FF" w:rsidRPr="00616BA8">
              <w:rPr>
                <w:rStyle w:val="Hypertextovprepojenie"/>
                <w:noProof/>
              </w:rPr>
              <w:delText>3 Administratívne kapacity EŠIF</w:delText>
            </w:r>
            <w:r w:rsidR="007A74FF">
              <w:rPr>
                <w:noProof/>
                <w:webHidden/>
              </w:rPr>
              <w:tab/>
            </w:r>
            <w:r w:rsidR="007A74FF">
              <w:rPr>
                <w:noProof/>
                <w:webHidden/>
              </w:rPr>
              <w:fldChar w:fldCharType="begin"/>
            </w:r>
            <w:r w:rsidR="007A74FF">
              <w:rPr>
                <w:noProof/>
                <w:webHidden/>
              </w:rPr>
              <w:delInstrText xml:space="preserve"> PAGEREF _Toc54358036 \h </w:delInstrText>
            </w:r>
            <w:r w:rsidR="007A74FF">
              <w:rPr>
                <w:noProof/>
                <w:webHidden/>
              </w:rPr>
            </w:r>
            <w:r w:rsidR="007A74FF">
              <w:rPr>
                <w:noProof/>
                <w:webHidden/>
              </w:rPr>
              <w:fldChar w:fldCharType="separate"/>
            </w:r>
            <w:r w:rsidR="007A74FF">
              <w:rPr>
                <w:noProof/>
                <w:webHidden/>
              </w:rPr>
              <w:delText>7</w:delText>
            </w:r>
            <w:r w:rsidR="007A74FF">
              <w:rPr>
                <w:noProof/>
                <w:webHidden/>
              </w:rPr>
              <w:fldChar w:fldCharType="end"/>
            </w:r>
            <w:r>
              <w:rPr>
                <w:noProof/>
              </w:rPr>
              <w:fldChar w:fldCharType="end"/>
            </w:r>
          </w:del>
        </w:p>
        <w:p w14:paraId="206BAE80" w14:textId="77777777" w:rsidR="007A74FF" w:rsidRDefault="00C23EAC">
          <w:pPr>
            <w:pStyle w:val="Obsah2"/>
            <w:tabs>
              <w:tab w:val="left" w:pos="960"/>
              <w:tab w:val="right" w:leader="dot" w:pos="9062"/>
            </w:tabs>
            <w:rPr>
              <w:del w:id="15" w:author="oMN" w:date="2021-04-26T13:33:00Z"/>
              <w:rFonts w:asciiTheme="minorHAnsi" w:eastAsiaTheme="minorEastAsia" w:hAnsiTheme="minorHAnsi" w:cs="Arial Unicode MS"/>
              <w:noProof/>
              <w:sz w:val="22"/>
              <w:szCs w:val="22"/>
              <w:lang w:bidi="si-LK"/>
            </w:rPr>
          </w:pPr>
          <w:del w:id="16" w:author="oMN" w:date="2021-04-26T13:33:00Z">
            <w:r>
              <w:fldChar w:fldCharType="begin"/>
            </w:r>
            <w:r>
              <w:delInstrText xml:space="preserve"> HYPERLINK \l "_Toc54358037" </w:delInstrText>
            </w:r>
            <w:r>
              <w:fldChar w:fldCharType="separate"/>
            </w:r>
            <w:r w:rsidR="007A74FF" w:rsidRPr="00616BA8">
              <w:rPr>
                <w:rStyle w:val="Hypertextovprepojenie"/>
                <w:noProof/>
              </w:rPr>
              <w:delText>3.1</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Výpočet administratívnych kapacít refundovaných z TP OP/OP TP v mernej jednotke FTE</w:delText>
            </w:r>
            <w:r w:rsidR="007A74FF">
              <w:rPr>
                <w:noProof/>
                <w:webHidden/>
              </w:rPr>
              <w:tab/>
            </w:r>
            <w:r w:rsidR="007A74FF">
              <w:rPr>
                <w:noProof/>
                <w:webHidden/>
              </w:rPr>
              <w:fldChar w:fldCharType="begin"/>
            </w:r>
            <w:r w:rsidR="007A74FF">
              <w:rPr>
                <w:noProof/>
                <w:webHidden/>
              </w:rPr>
              <w:delInstrText xml:space="preserve"> PAGEREF _Toc54358037 \h </w:delInstrText>
            </w:r>
            <w:r w:rsidR="007A74FF">
              <w:rPr>
                <w:noProof/>
                <w:webHidden/>
              </w:rPr>
            </w:r>
            <w:r w:rsidR="007A74FF">
              <w:rPr>
                <w:noProof/>
                <w:webHidden/>
              </w:rPr>
              <w:fldChar w:fldCharType="separate"/>
            </w:r>
            <w:r w:rsidR="007A74FF">
              <w:rPr>
                <w:noProof/>
                <w:webHidden/>
              </w:rPr>
              <w:delText>7</w:delText>
            </w:r>
            <w:r w:rsidR="007A74FF">
              <w:rPr>
                <w:noProof/>
                <w:webHidden/>
              </w:rPr>
              <w:fldChar w:fldCharType="end"/>
            </w:r>
            <w:r>
              <w:rPr>
                <w:noProof/>
              </w:rPr>
              <w:fldChar w:fldCharType="end"/>
            </w:r>
          </w:del>
        </w:p>
        <w:p w14:paraId="5E121E1E" w14:textId="77777777" w:rsidR="007A74FF" w:rsidRDefault="00C23EAC">
          <w:pPr>
            <w:pStyle w:val="Obsah2"/>
            <w:tabs>
              <w:tab w:val="left" w:pos="960"/>
              <w:tab w:val="right" w:leader="dot" w:pos="9062"/>
            </w:tabs>
            <w:rPr>
              <w:del w:id="17" w:author="oMN" w:date="2021-04-26T13:33:00Z"/>
              <w:rFonts w:asciiTheme="minorHAnsi" w:eastAsiaTheme="minorEastAsia" w:hAnsiTheme="minorHAnsi" w:cs="Arial Unicode MS"/>
              <w:noProof/>
              <w:sz w:val="22"/>
              <w:szCs w:val="22"/>
              <w:lang w:bidi="si-LK"/>
            </w:rPr>
          </w:pPr>
          <w:del w:id="18" w:author="oMN" w:date="2021-04-26T13:33:00Z">
            <w:r>
              <w:fldChar w:fldCharType="begin"/>
            </w:r>
            <w:r>
              <w:delInstrText xml:space="preserve"> HYPERLINK \l "_Toc54358038" </w:delInstrText>
            </w:r>
            <w:r>
              <w:fldChar w:fldCharType="separate"/>
            </w:r>
            <w:r w:rsidR="007A74FF" w:rsidRPr="00616BA8">
              <w:rPr>
                <w:rStyle w:val="Hypertextovprepojenie"/>
                <w:noProof/>
              </w:rPr>
              <w:delText>3.2</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Prepočet zamestnanca na základe dohody o prácach vykonávaných mimo pracovného pomeru na FTE</w:delText>
            </w:r>
            <w:r w:rsidR="007A74FF">
              <w:rPr>
                <w:noProof/>
                <w:webHidden/>
              </w:rPr>
              <w:tab/>
            </w:r>
            <w:r w:rsidR="007A74FF">
              <w:rPr>
                <w:noProof/>
                <w:webHidden/>
              </w:rPr>
              <w:fldChar w:fldCharType="begin"/>
            </w:r>
            <w:r w:rsidR="007A74FF">
              <w:rPr>
                <w:noProof/>
                <w:webHidden/>
              </w:rPr>
              <w:delInstrText xml:space="preserve"> PAGEREF _Toc54358038 \h </w:delInstrText>
            </w:r>
            <w:r w:rsidR="007A74FF">
              <w:rPr>
                <w:noProof/>
                <w:webHidden/>
              </w:rPr>
            </w:r>
            <w:r w:rsidR="007A74FF">
              <w:rPr>
                <w:noProof/>
                <w:webHidden/>
              </w:rPr>
              <w:fldChar w:fldCharType="separate"/>
            </w:r>
            <w:r w:rsidR="007A74FF">
              <w:rPr>
                <w:noProof/>
                <w:webHidden/>
              </w:rPr>
              <w:delText>9</w:delText>
            </w:r>
            <w:r w:rsidR="007A74FF">
              <w:rPr>
                <w:noProof/>
                <w:webHidden/>
              </w:rPr>
              <w:fldChar w:fldCharType="end"/>
            </w:r>
            <w:r>
              <w:rPr>
                <w:noProof/>
              </w:rPr>
              <w:fldChar w:fldCharType="end"/>
            </w:r>
          </w:del>
        </w:p>
        <w:p w14:paraId="781A58E2" w14:textId="77777777" w:rsidR="007A74FF" w:rsidRDefault="00C23EAC">
          <w:pPr>
            <w:pStyle w:val="Obsah2"/>
            <w:tabs>
              <w:tab w:val="left" w:pos="960"/>
              <w:tab w:val="right" w:leader="dot" w:pos="9062"/>
            </w:tabs>
            <w:rPr>
              <w:del w:id="19" w:author="oMN" w:date="2021-04-26T13:33:00Z"/>
              <w:rFonts w:asciiTheme="minorHAnsi" w:eastAsiaTheme="minorEastAsia" w:hAnsiTheme="minorHAnsi" w:cs="Arial Unicode MS"/>
              <w:noProof/>
              <w:sz w:val="22"/>
              <w:szCs w:val="22"/>
              <w:lang w:bidi="si-LK"/>
            </w:rPr>
          </w:pPr>
          <w:del w:id="20" w:author="oMN" w:date="2021-04-26T13:33:00Z">
            <w:r>
              <w:fldChar w:fldCharType="begin"/>
            </w:r>
            <w:r>
              <w:delInstrText xml:space="preserve"> HYPERLINK \l "_Toc54358039" </w:delInstrText>
            </w:r>
            <w:r>
              <w:fldChar w:fldCharType="separate"/>
            </w:r>
            <w:r w:rsidR="007A74FF" w:rsidRPr="00616BA8">
              <w:rPr>
                <w:rStyle w:val="Hypertextovprepojenie"/>
                <w:noProof/>
              </w:rPr>
              <w:delText>3.3</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Ďalšie pravidlá pri výpočte hodnôt projektových a programových ukazovateľov týkajúcich sa merania počtu AK</w:delText>
            </w:r>
            <w:r w:rsidR="007A74FF">
              <w:rPr>
                <w:noProof/>
                <w:webHidden/>
              </w:rPr>
              <w:tab/>
            </w:r>
            <w:r w:rsidR="007A74FF">
              <w:rPr>
                <w:noProof/>
                <w:webHidden/>
              </w:rPr>
              <w:fldChar w:fldCharType="begin"/>
            </w:r>
            <w:r w:rsidR="007A74FF">
              <w:rPr>
                <w:noProof/>
                <w:webHidden/>
              </w:rPr>
              <w:delInstrText xml:space="preserve"> PAGEREF _Toc54358039 \h </w:delInstrText>
            </w:r>
            <w:r w:rsidR="007A74FF">
              <w:rPr>
                <w:noProof/>
                <w:webHidden/>
              </w:rPr>
            </w:r>
            <w:r w:rsidR="007A74FF">
              <w:rPr>
                <w:noProof/>
                <w:webHidden/>
              </w:rPr>
              <w:fldChar w:fldCharType="separate"/>
            </w:r>
            <w:r w:rsidR="007A74FF">
              <w:rPr>
                <w:noProof/>
                <w:webHidden/>
              </w:rPr>
              <w:delText>11</w:delText>
            </w:r>
            <w:r w:rsidR="007A74FF">
              <w:rPr>
                <w:noProof/>
                <w:webHidden/>
              </w:rPr>
              <w:fldChar w:fldCharType="end"/>
            </w:r>
            <w:r>
              <w:rPr>
                <w:noProof/>
              </w:rPr>
              <w:fldChar w:fldCharType="end"/>
            </w:r>
          </w:del>
        </w:p>
        <w:p w14:paraId="25D0DD33" w14:textId="77777777" w:rsidR="007A74FF" w:rsidRDefault="00C23EAC">
          <w:pPr>
            <w:pStyle w:val="Obsah1"/>
            <w:tabs>
              <w:tab w:val="left" w:pos="480"/>
              <w:tab w:val="right" w:leader="dot" w:pos="9062"/>
            </w:tabs>
            <w:rPr>
              <w:del w:id="21" w:author="oMN" w:date="2021-04-26T13:33:00Z"/>
              <w:rFonts w:asciiTheme="minorHAnsi" w:eastAsiaTheme="minorEastAsia" w:hAnsiTheme="minorHAnsi" w:cs="Arial Unicode MS"/>
              <w:noProof/>
              <w:sz w:val="22"/>
              <w:szCs w:val="22"/>
              <w:lang w:bidi="si-LK"/>
            </w:rPr>
          </w:pPr>
          <w:del w:id="22" w:author="oMN" w:date="2021-04-26T13:33:00Z">
            <w:r>
              <w:fldChar w:fldCharType="begin"/>
            </w:r>
            <w:r>
              <w:delInstrText xml:space="preserve"> HYPERLINK \l "_Toc54358040" </w:delInstrText>
            </w:r>
            <w:r>
              <w:fldChar w:fldCharType="separate"/>
            </w:r>
            <w:r w:rsidR="007A74FF" w:rsidRPr="00616BA8">
              <w:rPr>
                <w:rStyle w:val="Hypertextovprepojenie"/>
                <w:noProof/>
              </w:rPr>
              <w:delText>4</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Novovytvorené pracovné miesto</w:delText>
            </w:r>
            <w:r w:rsidR="007A74FF">
              <w:rPr>
                <w:noProof/>
                <w:webHidden/>
              </w:rPr>
              <w:tab/>
            </w:r>
            <w:r w:rsidR="007A74FF">
              <w:rPr>
                <w:noProof/>
                <w:webHidden/>
              </w:rPr>
              <w:fldChar w:fldCharType="begin"/>
            </w:r>
            <w:r w:rsidR="007A74FF">
              <w:rPr>
                <w:noProof/>
                <w:webHidden/>
              </w:rPr>
              <w:delInstrText xml:space="preserve"> PAGEREF _Toc54358040 \h </w:delInstrText>
            </w:r>
            <w:r w:rsidR="007A74FF">
              <w:rPr>
                <w:noProof/>
                <w:webHidden/>
              </w:rPr>
            </w:r>
            <w:r w:rsidR="007A74FF">
              <w:rPr>
                <w:noProof/>
                <w:webHidden/>
              </w:rPr>
              <w:fldChar w:fldCharType="separate"/>
            </w:r>
            <w:r w:rsidR="007A74FF">
              <w:rPr>
                <w:noProof/>
                <w:webHidden/>
              </w:rPr>
              <w:delText>12</w:delText>
            </w:r>
            <w:r w:rsidR="007A74FF">
              <w:rPr>
                <w:noProof/>
                <w:webHidden/>
              </w:rPr>
              <w:fldChar w:fldCharType="end"/>
            </w:r>
            <w:r>
              <w:rPr>
                <w:noProof/>
              </w:rPr>
              <w:fldChar w:fldCharType="end"/>
            </w:r>
          </w:del>
        </w:p>
        <w:p w14:paraId="58C2B42F" w14:textId="77777777" w:rsidR="007A74FF" w:rsidRDefault="00C23EAC">
          <w:pPr>
            <w:pStyle w:val="Obsah2"/>
            <w:tabs>
              <w:tab w:val="right" w:leader="dot" w:pos="9062"/>
            </w:tabs>
            <w:rPr>
              <w:del w:id="23" w:author="oMN" w:date="2021-04-26T13:33:00Z"/>
              <w:rFonts w:asciiTheme="minorHAnsi" w:eastAsiaTheme="minorEastAsia" w:hAnsiTheme="minorHAnsi" w:cs="Arial Unicode MS"/>
              <w:noProof/>
              <w:sz w:val="22"/>
              <w:szCs w:val="22"/>
              <w:lang w:bidi="si-LK"/>
            </w:rPr>
          </w:pPr>
          <w:del w:id="24" w:author="oMN" w:date="2021-04-26T13:33:00Z">
            <w:r>
              <w:fldChar w:fldCharType="begin"/>
            </w:r>
            <w:r>
              <w:delInstrText xml:space="preserve"> HYPERLINK \l "_Toc54358041" </w:delInstrText>
            </w:r>
            <w:r>
              <w:fldChar w:fldCharType="separate"/>
            </w:r>
            <w:r w:rsidR="007A74FF" w:rsidRPr="00616BA8">
              <w:rPr>
                <w:rStyle w:val="Hypertextovprepojenie"/>
                <w:noProof/>
              </w:rPr>
              <w:delText>4.1  Hrubé nové pracovné miesto – nárast zamestnanosti v podporovaných podnikoch (P0091)</w:delText>
            </w:r>
            <w:r w:rsidR="007A74FF">
              <w:rPr>
                <w:noProof/>
                <w:webHidden/>
              </w:rPr>
              <w:tab/>
            </w:r>
            <w:r w:rsidR="007A74FF">
              <w:rPr>
                <w:noProof/>
                <w:webHidden/>
              </w:rPr>
              <w:fldChar w:fldCharType="begin"/>
            </w:r>
            <w:r w:rsidR="007A74FF">
              <w:rPr>
                <w:noProof/>
                <w:webHidden/>
              </w:rPr>
              <w:delInstrText xml:space="preserve"> PAGEREF _Toc54358041 \h </w:delInstrText>
            </w:r>
            <w:r w:rsidR="007A74FF">
              <w:rPr>
                <w:noProof/>
                <w:webHidden/>
              </w:rPr>
            </w:r>
            <w:r w:rsidR="007A74FF">
              <w:rPr>
                <w:noProof/>
                <w:webHidden/>
              </w:rPr>
              <w:fldChar w:fldCharType="separate"/>
            </w:r>
            <w:r w:rsidR="007A74FF">
              <w:rPr>
                <w:noProof/>
                <w:webHidden/>
              </w:rPr>
              <w:delText>12</w:delText>
            </w:r>
            <w:r w:rsidR="007A74FF">
              <w:rPr>
                <w:noProof/>
                <w:webHidden/>
              </w:rPr>
              <w:fldChar w:fldCharType="end"/>
            </w:r>
            <w:r>
              <w:rPr>
                <w:noProof/>
              </w:rPr>
              <w:fldChar w:fldCharType="end"/>
            </w:r>
          </w:del>
        </w:p>
        <w:p w14:paraId="408753EE" w14:textId="77777777" w:rsidR="007A74FF" w:rsidRDefault="00C23EAC">
          <w:pPr>
            <w:pStyle w:val="Obsah2"/>
            <w:tabs>
              <w:tab w:val="left" w:pos="960"/>
              <w:tab w:val="right" w:leader="dot" w:pos="9062"/>
            </w:tabs>
            <w:rPr>
              <w:del w:id="25" w:author="oMN" w:date="2021-04-26T13:33:00Z"/>
              <w:rFonts w:asciiTheme="minorHAnsi" w:eastAsiaTheme="minorEastAsia" w:hAnsiTheme="minorHAnsi" w:cs="Arial Unicode MS"/>
              <w:noProof/>
              <w:sz w:val="22"/>
              <w:szCs w:val="22"/>
              <w:lang w:bidi="si-LK"/>
            </w:rPr>
          </w:pPr>
          <w:del w:id="26" w:author="oMN" w:date="2021-04-26T13:33:00Z">
            <w:r>
              <w:fldChar w:fldCharType="begin"/>
            </w:r>
            <w:r>
              <w:delInstrText xml:space="preserve"> HYPERLINK \l "_Toc54358042" </w:delInstrText>
            </w:r>
            <w:r>
              <w:fldChar w:fldCharType="separate"/>
            </w:r>
            <w:r w:rsidR="007A74FF" w:rsidRPr="00616BA8">
              <w:rPr>
                <w:rStyle w:val="Hypertextovprepojenie"/>
                <w:noProof/>
              </w:rPr>
              <w:delText>4.2</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Hrubé nové pracovné miesto – počet novovytvorených pracovných miest (D0103 a ďalšie iné údaje/P0526)</w:delText>
            </w:r>
            <w:r w:rsidR="007A74FF">
              <w:rPr>
                <w:noProof/>
                <w:webHidden/>
              </w:rPr>
              <w:tab/>
            </w:r>
            <w:r w:rsidR="007A74FF">
              <w:rPr>
                <w:noProof/>
                <w:webHidden/>
              </w:rPr>
              <w:fldChar w:fldCharType="begin"/>
            </w:r>
            <w:r w:rsidR="007A74FF">
              <w:rPr>
                <w:noProof/>
                <w:webHidden/>
              </w:rPr>
              <w:delInstrText xml:space="preserve"> PAGEREF _Toc54358042 \h </w:delInstrText>
            </w:r>
            <w:r w:rsidR="007A74FF">
              <w:rPr>
                <w:noProof/>
                <w:webHidden/>
              </w:rPr>
            </w:r>
            <w:r w:rsidR="007A74FF">
              <w:rPr>
                <w:noProof/>
                <w:webHidden/>
              </w:rPr>
              <w:fldChar w:fldCharType="separate"/>
            </w:r>
            <w:r w:rsidR="007A74FF">
              <w:rPr>
                <w:noProof/>
                <w:webHidden/>
              </w:rPr>
              <w:delText>15</w:delText>
            </w:r>
            <w:r w:rsidR="007A74FF">
              <w:rPr>
                <w:noProof/>
                <w:webHidden/>
              </w:rPr>
              <w:fldChar w:fldCharType="end"/>
            </w:r>
            <w:r>
              <w:rPr>
                <w:noProof/>
              </w:rPr>
              <w:fldChar w:fldCharType="end"/>
            </w:r>
          </w:del>
        </w:p>
        <w:p w14:paraId="22AB97AC" w14:textId="77777777" w:rsidR="007A74FF" w:rsidRDefault="00C23EAC">
          <w:pPr>
            <w:pStyle w:val="Obsah2"/>
            <w:tabs>
              <w:tab w:val="left" w:pos="960"/>
              <w:tab w:val="right" w:leader="dot" w:pos="9062"/>
            </w:tabs>
            <w:rPr>
              <w:del w:id="27" w:author="oMN" w:date="2021-04-26T13:33:00Z"/>
              <w:rFonts w:asciiTheme="minorHAnsi" w:eastAsiaTheme="minorEastAsia" w:hAnsiTheme="minorHAnsi" w:cs="Arial Unicode MS"/>
              <w:noProof/>
              <w:sz w:val="22"/>
              <w:szCs w:val="22"/>
              <w:lang w:bidi="si-LK"/>
            </w:rPr>
          </w:pPr>
          <w:del w:id="28" w:author="oMN" w:date="2021-04-26T13:33:00Z">
            <w:r>
              <w:fldChar w:fldCharType="begin"/>
            </w:r>
            <w:r>
              <w:delInstrText xml:space="preserve"> HYPERLINK \l "_Toc54358043" </w:delInstrText>
            </w:r>
            <w:r>
              <w:fldChar w:fldCharType="separate"/>
            </w:r>
            <w:r w:rsidR="007A74FF" w:rsidRPr="00616BA8">
              <w:rPr>
                <w:rStyle w:val="Hypertextovprepojenie"/>
                <w:noProof/>
              </w:rPr>
              <w:delText>4.3</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Hrubé nové vedecko-výskumné pracovné miesto (P0231)</w:delText>
            </w:r>
            <w:r w:rsidR="007A74FF">
              <w:rPr>
                <w:noProof/>
                <w:webHidden/>
              </w:rPr>
              <w:tab/>
            </w:r>
            <w:r w:rsidR="007A74FF">
              <w:rPr>
                <w:noProof/>
                <w:webHidden/>
              </w:rPr>
              <w:fldChar w:fldCharType="begin"/>
            </w:r>
            <w:r w:rsidR="007A74FF">
              <w:rPr>
                <w:noProof/>
                <w:webHidden/>
              </w:rPr>
              <w:delInstrText xml:space="preserve"> PAGEREF _Toc54358043 \h </w:delInstrText>
            </w:r>
            <w:r w:rsidR="007A74FF">
              <w:rPr>
                <w:noProof/>
                <w:webHidden/>
              </w:rPr>
            </w:r>
            <w:r w:rsidR="007A74FF">
              <w:rPr>
                <w:noProof/>
                <w:webHidden/>
              </w:rPr>
              <w:fldChar w:fldCharType="separate"/>
            </w:r>
            <w:r w:rsidR="007A74FF">
              <w:rPr>
                <w:noProof/>
                <w:webHidden/>
              </w:rPr>
              <w:delText>18</w:delText>
            </w:r>
            <w:r w:rsidR="007A74FF">
              <w:rPr>
                <w:noProof/>
                <w:webHidden/>
              </w:rPr>
              <w:fldChar w:fldCharType="end"/>
            </w:r>
            <w:r>
              <w:rPr>
                <w:noProof/>
              </w:rPr>
              <w:fldChar w:fldCharType="end"/>
            </w:r>
          </w:del>
        </w:p>
        <w:p w14:paraId="2BE65C88" w14:textId="77777777" w:rsidR="007A74FF" w:rsidRDefault="00C23EAC">
          <w:pPr>
            <w:pStyle w:val="Obsah2"/>
            <w:tabs>
              <w:tab w:val="left" w:pos="960"/>
              <w:tab w:val="right" w:leader="dot" w:pos="9062"/>
            </w:tabs>
            <w:rPr>
              <w:del w:id="29" w:author="oMN" w:date="2021-04-26T13:33:00Z"/>
              <w:rFonts w:asciiTheme="minorHAnsi" w:eastAsiaTheme="minorEastAsia" w:hAnsiTheme="minorHAnsi" w:cs="Arial Unicode MS"/>
              <w:noProof/>
              <w:sz w:val="22"/>
              <w:szCs w:val="22"/>
              <w:lang w:bidi="si-LK"/>
            </w:rPr>
          </w:pPr>
          <w:del w:id="30" w:author="oMN" w:date="2021-04-26T13:33:00Z">
            <w:r>
              <w:fldChar w:fldCharType="begin"/>
            </w:r>
            <w:r>
              <w:delInstrText xml:space="preserve"> HYPERLINK \l "_Toc54358044" </w:delInstrText>
            </w:r>
            <w:r>
              <w:fldChar w:fldCharType="separate"/>
            </w:r>
            <w:r w:rsidR="007A74FF" w:rsidRPr="00616BA8">
              <w:rPr>
                <w:rStyle w:val="Hypertextovprepojenie"/>
                <w:noProof/>
              </w:rPr>
              <w:delText>4.4</w:delText>
            </w:r>
            <w:r w:rsidR="007A74FF">
              <w:rPr>
                <w:rFonts w:asciiTheme="minorHAnsi" w:eastAsiaTheme="minorEastAsia" w:hAnsiTheme="minorHAnsi" w:cs="Arial Unicode MS"/>
                <w:noProof/>
                <w:sz w:val="22"/>
                <w:szCs w:val="22"/>
                <w:lang w:bidi="si-LK"/>
              </w:rPr>
              <w:tab/>
            </w:r>
            <w:r w:rsidR="007A74FF" w:rsidRPr="00616BA8">
              <w:rPr>
                <w:rStyle w:val="Hypertextovprepojenie"/>
                <w:noProof/>
              </w:rPr>
              <w:delText>Novovytvorené pracovné miesto (P0820)</w:delText>
            </w:r>
            <w:r w:rsidR="007A74FF">
              <w:rPr>
                <w:noProof/>
                <w:webHidden/>
              </w:rPr>
              <w:tab/>
            </w:r>
            <w:r w:rsidR="007A74FF">
              <w:rPr>
                <w:noProof/>
                <w:webHidden/>
              </w:rPr>
              <w:fldChar w:fldCharType="begin"/>
            </w:r>
            <w:r w:rsidR="007A74FF">
              <w:rPr>
                <w:noProof/>
                <w:webHidden/>
              </w:rPr>
              <w:delInstrText xml:space="preserve"> PAGEREF _Toc54358044 \h </w:delInstrText>
            </w:r>
            <w:r w:rsidR="007A74FF">
              <w:rPr>
                <w:noProof/>
                <w:webHidden/>
              </w:rPr>
            </w:r>
            <w:r w:rsidR="007A74FF">
              <w:rPr>
                <w:noProof/>
                <w:webHidden/>
              </w:rPr>
              <w:fldChar w:fldCharType="separate"/>
            </w:r>
            <w:r w:rsidR="007A74FF">
              <w:rPr>
                <w:noProof/>
                <w:webHidden/>
              </w:rPr>
              <w:delText>20</w:delText>
            </w:r>
            <w:r w:rsidR="007A74FF">
              <w:rPr>
                <w:noProof/>
                <w:webHidden/>
              </w:rPr>
              <w:fldChar w:fldCharType="end"/>
            </w:r>
            <w:r>
              <w:rPr>
                <w:noProof/>
              </w:rPr>
              <w:fldChar w:fldCharType="end"/>
            </w:r>
          </w:del>
        </w:p>
        <w:p w14:paraId="3F7885FA" w14:textId="77777777" w:rsidR="007A74FF" w:rsidRDefault="00C23EAC">
          <w:pPr>
            <w:pStyle w:val="Obsah2"/>
            <w:tabs>
              <w:tab w:val="right" w:leader="dot" w:pos="9062"/>
            </w:tabs>
            <w:rPr>
              <w:del w:id="31" w:author="oMN" w:date="2021-04-26T13:33:00Z"/>
              <w:rFonts w:asciiTheme="minorHAnsi" w:eastAsiaTheme="minorEastAsia" w:hAnsiTheme="minorHAnsi" w:cs="Arial Unicode MS"/>
              <w:noProof/>
              <w:sz w:val="22"/>
              <w:szCs w:val="22"/>
              <w:lang w:bidi="si-LK"/>
            </w:rPr>
          </w:pPr>
          <w:del w:id="32" w:author="oMN" w:date="2021-04-26T13:33:00Z">
            <w:r>
              <w:fldChar w:fldCharType="begin"/>
            </w:r>
            <w:r>
              <w:delInstrText xml:space="preserve"> HYPERLINK \l "_Toc54358045" </w:delInstrText>
            </w:r>
            <w:r>
              <w:fldChar w:fldCharType="separate"/>
            </w:r>
            <w:r w:rsidR="007A74FF" w:rsidRPr="00616BA8">
              <w:rPr>
                <w:rStyle w:val="Hypertextovprepojenie"/>
                <w:noProof/>
              </w:rPr>
              <w:delText>4.5  Spoločné princípy výpočtu zamestnanosti v podniku</w:delText>
            </w:r>
            <w:r w:rsidR="007A74FF">
              <w:rPr>
                <w:noProof/>
                <w:webHidden/>
              </w:rPr>
              <w:tab/>
            </w:r>
            <w:r w:rsidR="007A74FF">
              <w:rPr>
                <w:noProof/>
                <w:webHidden/>
              </w:rPr>
              <w:fldChar w:fldCharType="begin"/>
            </w:r>
            <w:r w:rsidR="007A74FF">
              <w:rPr>
                <w:noProof/>
                <w:webHidden/>
              </w:rPr>
              <w:delInstrText xml:space="preserve"> PAGEREF _Toc54358045 \h </w:delInstrText>
            </w:r>
            <w:r w:rsidR="007A74FF">
              <w:rPr>
                <w:noProof/>
                <w:webHidden/>
              </w:rPr>
            </w:r>
            <w:r w:rsidR="007A74FF">
              <w:rPr>
                <w:noProof/>
                <w:webHidden/>
              </w:rPr>
              <w:fldChar w:fldCharType="separate"/>
            </w:r>
            <w:r w:rsidR="007A74FF">
              <w:rPr>
                <w:noProof/>
                <w:webHidden/>
              </w:rPr>
              <w:delText>21</w:delText>
            </w:r>
            <w:r w:rsidR="007A74FF">
              <w:rPr>
                <w:noProof/>
                <w:webHidden/>
              </w:rPr>
              <w:fldChar w:fldCharType="end"/>
            </w:r>
            <w:r>
              <w:rPr>
                <w:noProof/>
              </w:rPr>
              <w:fldChar w:fldCharType="end"/>
            </w:r>
          </w:del>
        </w:p>
        <w:p w14:paraId="0DB8A6FC" w14:textId="77777777" w:rsidR="007A74FF" w:rsidRDefault="00C23EAC">
          <w:pPr>
            <w:pStyle w:val="Obsah1"/>
            <w:tabs>
              <w:tab w:val="right" w:leader="dot" w:pos="9062"/>
            </w:tabs>
            <w:rPr>
              <w:del w:id="33" w:author="oMN" w:date="2021-04-26T13:33:00Z"/>
              <w:rFonts w:asciiTheme="minorHAnsi" w:eastAsiaTheme="minorEastAsia" w:hAnsiTheme="minorHAnsi" w:cs="Arial Unicode MS"/>
              <w:noProof/>
              <w:sz w:val="22"/>
              <w:szCs w:val="22"/>
              <w:lang w:bidi="si-LK"/>
            </w:rPr>
          </w:pPr>
          <w:del w:id="34" w:author="oMN" w:date="2021-04-26T13:33:00Z">
            <w:r>
              <w:fldChar w:fldCharType="begin"/>
            </w:r>
            <w:r>
              <w:delInstrText xml:space="preserve"> HYPERLINK \l "_Toc54358046" </w:delInstrText>
            </w:r>
            <w:r>
              <w:fldChar w:fldCharType="separate"/>
            </w:r>
            <w:r w:rsidR="007A74FF" w:rsidRPr="00616BA8">
              <w:rPr>
                <w:rStyle w:val="Hypertextovprepojenie"/>
                <w:noProof/>
              </w:rPr>
              <w:delText>5 Fluktuácia pracovníkov/administratívnych kapacít</w:delText>
            </w:r>
            <w:r w:rsidR="007A74FF">
              <w:rPr>
                <w:noProof/>
                <w:webHidden/>
              </w:rPr>
              <w:tab/>
            </w:r>
            <w:r w:rsidR="007A74FF">
              <w:rPr>
                <w:noProof/>
                <w:webHidden/>
              </w:rPr>
              <w:fldChar w:fldCharType="begin"/>
            </w:r>
            <w:r w:rsidR="007A74FF">
              <w:rPr>
                <w:noProof/>
                <w:webHidden/>
              </w:rPr>
              <w:delInstrText xml:space="preserve"> PAGEREF _Toc54358046 \h </w:delInstrText>
            </w:r>
            <w:r w:rsidR="007A74FF">
              <w:rPr>
                <w:noProof/>
                <w:webHidden/>
              </w:rPr>
            </w:r>
            <w:r w:rsidR="007A74FF">
              <w:rPr>
                <w:noProof/>
                <w:webHidden/>
              </w:rPr>
              <w:fldChar w:fldCharType="separate"/>
            </w:r>
            <w:r w:rsidR="007A74FF">
              <w:rPr>
                <w:noProof/>
                <w:webHidden/>
              </w:rPr>
              <w:delText>25</w:delText>
            </w:r>
            <w:r w:rsidR="007A74FF">
              <w:rPr>
                <w:noProof/>
                <w:webHidden/>
              </w:rPr>
              <w:fldChar w:fldCharType="end"/>
            </w:r>
            <w:r>
              <w:rPr>
                <w:noProof/>
              </w:rPr>
              <w:fldChar w:fldCharType="end"/>
            </w:r>
          </w:del>
        </w:p>
        <w:p w14:paraId="7FEAB8E1" w14:textId="77777777" w:rsidR="007A74FF" w:rsidRDefault="00C23EAC">
          <w:pPr>
            <w:pStyle w:val="Obsah1"/>
            <w:tabs>
              <w:tab w:val="right" w:leader="dot" w:pos="9062"/>
            </w:tabs>
            <w:rPr>
              <w:del w:id="35" w:author="oMN" w:date="2021-04-26T13:33:00Z"/>
              <w:rFonts w:asciiTheme="minorHAnsi" w:eastAsiaTheme="minorEastAsia" w:hAnsiTheme="minorHAnsi" w:cs="Arial Unicode MS"/>
              <w:noProof/>
              <w:sz w:val="22"/>
              <w:szCs w:val="22"/>
              <w:lang w:bidi="si-LK"/>
            </w:rPr>
          </w:pPr>
          <w:del w:id="36" w:author="oMN" w:date="2021-04-26T13:33:00Z">
            <w:r>
              <w:fldChar w:fldCharType="begin"/>
            </w:r>
            <w:r>
              <w:delInstrText xml:space="preserve"> HYPERLINK \l "_Toc54358047" </w:delInstrText>
            </w:r>
            <w:r>
              <w:fldChar w:fldCharType="separate"/>
            </w:r>
            <w:r w:rsidR="007A74FF" w:rsidRPr="00616BA8">
              <w:rPr>
                <w:rStyle w:val="Hypertextovprepojenie"/>
                <w:noProof/>
              </w:rPr>
              <w:delText>6 Špecifická terminológia HP Rovnosť mužov a žien a nediskriminácia</w:delText>
            </w:r>
            <w:r w:rsidR="007A74FF">
              <w:rPr>
                <w:noProof/>
                <w:webHidden/>
              </w:rPr>
              <w:tab/>
            </w:r>
            <w:r w:rsidR="007A74FF">
              <w:rPr>
                <w:noProof/>
                <w:webHidden/>
              </w:rPr>
              <w:fldChar w:fldCharType="begin"/>
            </w:r>
            <w:r w:rsidR="007A74FF">
              <w:rPr>
                <w:noProof/>
                <w:webHidden/>
              </w:rPr>
              <w:delInstrText xml:space="preserve"> PAGEREF _Toc54358047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6AC39DCD" w14:textId="77777777" w:rsidR="007A74FF" w:rsidRDefault="00C23EAC">
          <w:pPr>
            <w:pStyle w:val="Obsah2"/>
            <w:tabs>
              <w:tab w:val="right" w:leader="dot" w:pos="9062"/>
            </w:tabs>
            <w:rPr>
              <w:del w:id="37" w:author="oMN" w:date="2021-04-26T13:33:00Z"/>
              <w:rFonts w:asciiTheme="minorHAnsi" w:eastAsiaTheme="minorEastAsia" w:hAnsiTheme="minorHAnsi" w:cs="Arial Unicode MS"/>
              <w:noProof/>
              <w:sz w:val="22"/>
              <w:szCs w:val="22"/>
              <w:lang w:bidi="si-LK"/>
            </w:rPr>
          </w:pPr>
          <w:del w:id="38" w:author="oMN" w:date="2021-04-26T13:33:00Z">
            <w:r>
              <w:fldChar w:fldCharType="begin"/>
            </w:r>
            <w:r>
              <w:delInstrText xml:space="preserve"> HYPERLINK \l "_Toc54358048" </w:delInstrText>
            </w:r>
            <w:r>
              <w:fldChar w:fldCharType="separate"/>
            </w:r>
            <w:r w:rsidR="007A74FF" w:rsidRPr="00616BA8">
              <w:rPr>
                <w:rStyle w:val="Hypertextovprepojenie"/>
                <w:noProof/>
              </w:rPr>
              <w:delText>Dlhodobo nezamestnaná osoba</w:delText>
            </w:r>
            <w:r w:rsidR="007A74FF">
              <w:rPr>
                <w:noProof/>
                <w:webHidden/>
              </w:rPr>
              <w:tab/>
            </w:r>
            <w:r w:rsidR="007A74FF">
              <w:rPr>
                <w:noProof/>
                <w:webHidden/>
              </w:rPr>
              <w:fldChar w:fldCharType="begin"/>
            </w:r>
            <w:r w:rsidR="007A74FF">
              <w:rPr>
                <w:noProof/>
                <w:webHidden/>
              </w:rPr>
              <w:delInstrText xml:space="preserve"> PAGEREF _Toc54358048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6D89AA4B" w14:textId="77777777" w:rsidR="007A74FF" w:rsidRDefault="00C23EAC">
          <w:pPr>
            <w:pStyle w:val="Obsah2"/>
            <w:tabs>
              <w:tab w:val="right" w:leader="dot" w:pos="9062"/>
            </w:tabs>
            <w:rPr>
              <w:del w:id="39" w:author="oMN" w:date="2021-04-26T13:33:00Z"/>
              <w:rFonts w:asciiTheme="minorHAnsi" w:eastAsiaTheme="minorEastAsia" w:hAnsiTheme="minorHAnsi" w:cs="Arial Unicode MS"/>
              <w:noProof/>
              <w:sz w:val="22"/>
              <w:szCs w:val="22"/>
              <w:lang w:bidi="si-LK"/>
            </w:rPr>
          </w:pPr>
          <w:del w:id="40" w:author="oMN" w:date="2021-04-26T13:33:00Z">
            <w:r>
              <w:fldChar w:fldCharType="begin"/>
            </w:r>
            <w:r>
              <w:delInstrText xml:space="preserve"> HYPERLINK \l "_Toc54358049" </w:delInstrText>
            </w:r>
            <w:r>
              <w:fldChar w:fldCharType="separate"/>
            </w:r>
            <w:r w:rsidR="007A74FF" w:rsidRPr="00616BA8">
              <w:rPr>
                <w:rStyle w:val="Hypertextovprepojenie"/>
                <w:noProof/>
              </w:rPr>
              <w:delText>Osoba do 25 rokov veku/mladšia ako 25 rokov</w:delText>
            </w:r>
            <w:r w:rsidR="007A74FF">
              <w:rPr>
                <w:noProof/>
                <w:webHidden/>
              </w:rPr>
              <w:tab/>
            </w:r>
            <w:r w:rsidR="007A74FF">
              <w:rPr>
                <w:noProof/>
                <w:webHidden/>
              </w:rPr>
              <w:fldChar w:fldCharType="begin"/>
            </w:r>
            <w:r w:rsidR="007A74FF">
              <w:rPr>
                <w:noProof/>
                <w:webHidden/>
              </w:rPr>
              <w:delInstrText xml:space="preserve"> PAGEREF _Toc54358049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555703DE" w14:textId="77777777" w:rsidR="007A74FF" w:rsidRDefault="00C23EAC">
          <w:pPr>
            <w:pStyle w:val="Obsah2"/>
            <w:tabs>
              <w:tab w:val="right" w:leader="dot" w:pos="9062"/>
            </w:tabs>
            <w:rPr>
              <w:del w:id="41" w:author="oMN" w:date="2021-04-26T13:33:00Z"/>
              <w:rFonts w:asciiTheme="minorHAnsi" w:eastAsiaTheme="minorEastAsia" w:hAnsiTheme="minorHAnsi" w:cs="Arial Unicode MS"/>
              <w:noProof/>
              <w:sz w:val="22"/>
              <w:szCs w:val="22"/>
              <w:lang w:bidi="si-LK"/>
            </w:rPr>
          </w:pPr>
          <w:del w:id="42" w:author="oMN" w:date="2021-04-26T13:33:00Z">
            <w:r>
              <w:fldChar w:fldCharType="begin"/>
            </w:r>
            <w:r>
              <w:delInstrText xml:space="preserve"> HYPERLINK \l "_Toc54358050" </w:delInstrText>
            </w:r>
            <w:r>
              <w:fldChar w:fldCharType="separate"/>
            </w:r>
            <w:r w:rsidR="007A74FF" w:rsidRPr="00616BA8">
              <w:rPr>
                <w:rStyle w:val="Hypertextovprepojenie"/>
                <w:noProof/>
              </w:rPr>
              <w:delText>Osoba mladšia ako 29 rokov</w:delText>
            </w:r>
            <w:r w:rsidR="007A74FF">
              <w:rPr>
                <w:noProof/>
                <w:webHidden/>
              </w:rPr>
              <w:tab/>
            </w:r>
            <w:r w:rsidR="007A74FF">
              <w:rPr>
                <w:noProof/>
                <w:webHidden/>
              </w:rPr>
              <w:fldChar w:fldCharType="begin"/>
            </w:r>
            <w:r w:rsidR="007A74FF">
              <w:rPr>
                <w:noProof/>
                <w:webHidden/>
              </w:rPr>
              <w:delInstrText xml:space="preserve"> PAGEREF _Toc54358050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063C48F9" w14:textId="77777777" w:rsidR="007A74FF" w:rsidRDefault="00C23EAC">
          <w:pPr>
            <w:pStyle w:val="Obsah2"/>
            <w:tabs>
              <w:tab w:val="right" w:leader="dot" w:pos="9062"/>
            </w:tabs>
            <w:rPr>
              <w:del w:id="43" w:author="oMN" w:date="2021-04-26T13:33:00Z"/>
              <w:rFonts w:asciiTheme="minorHAnsi" w:eastAsiaTheme="minorEastAsia" w:hAnsiTheme="minorHAnsi" w:cs="Arial Unicode MS"/>
              <w:noProof/>
              <w:sz w:val="22"/>
              <w:szCs w:val="22"/>
              <w:lang w:bidi="si-LK"/>
            </w:rPr>
          </w:pPr>
          <w:del w:id="44" w:author="oMN" w:date="2021-04-26T13:33:00Z">
            <w:r>
              <w:fldChar w:fldCharType="begin"/>
            </w:r>
            <w:r>
              <w:delInstrText xml:space="preserve"> HYPERLINK \l "_Toc54358051" </w:delInstrText>
            </w:r>
            <w:r>
              <w:fldChar w:fldCharType="separate"/>
            </w:r>
            <w:r w:rsidR="007A74FF" w:rsidRPr="00616BA8">
              <w:rPr>
                <w:rStyle w:val="Hypertextovprepojenie"/>
                <w:noProof/>
              </w:rPr>
              <w:delText>Osoba nad 50 rokov veku/staršia ako 50 rokov</w:delText>
            </w:r>
            <w:r w:rsidR="007A74FF">
              <w:rPr>
                <w:noProof/>
                <w:webHidden/>
              </w:rPr>
              <w:tab/>
            </w:r>
            <w:r w:rsidR="007A74FF">
              <w:rPr>
                <w:noProof/>
                <w:webHidden/>
              </w:rPr>
              <w:fldChar w:fldCharType="begin"/>
            </w:r>
            <w:r w:rsidR="007A74FF">
              <w:rPr>
                <w:noProof/>
                <w:webHidden/>
              </w:rPr>
              <w:delInstrText xml:space="preserve"> PAGEREF _Toc54358051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51C82C75" w14:textId="77777777" w:rsidR="007A74FF" w:rsidRDefault="00C23EAC">
          <w:pPr>
            <w:pStyle w:val="Obsah2"/>
            <w:tabs>
              <w:tab w:val="right" w:leader="dot" w:pos="9062"/>
            </w:tabs>
            <w:rPr>
              <w:del w:id="45" w:author="oMN" w:date="2021-04-26T13:33:00Z"/>
              <w:rFonts w:asciiTheme="minorHAnsi" w:eastAsiaTheme="minorEastAsia" w:hAnsiTheme="minorHAnsi" w:cs="Arial Unicode MS"/>
              <w:noProof/>
              <w:sz w:val="22"/>
              <w:szCs w:val="22"/>
              <w:lang w:bidi="si-LK"/>
            </w:rPr>
          </w:pPr>
          <w:del w:id="46" w:author="oMN" w:date="2021-04-26T13:33:00Z">
            <w:r>
              <w:fldChar w:fldCharType="begin"/>
            </w:r>
            <w:r>
              <w:delInstrText xml:space="preserve"> HYPERLINK \l "_Toc54358052" </w:delInstrText>
            </w:r>
            <w:r>
              <w:fldChar w:fldCharType="separate"/>
            </w:r>
            <w:r w:rsidR="007A74FF" w:rsidRPr="00616BA8">
              <w:rPr>
                <w:rStyle w:val="Hypertextovprepojenie"/>
                <w:noProof/>
              </w:rPr>
              <w:delText>Osoba nad 54 rokov veku/staršia ako 54 rokov</w:delText>
            </w:r>
            <w:r w:rsidR="007A74FF">
              <w:rPr>
                <w:noProof/>
                <w:webHidden/>
              </w:rPr>
              <w:tab/>
            </w:r>
            <w:r w:rsidR="007A74FF">
              <w:rPr>
                <w:noProof/>
                <w:webHidden/>
              </w:rPr>
              <w:fldChar w:fldCharType="begin"/>
            </w:r>
            <w:r w:rsidR="007A74FF">
              <w:rPr>
                <w:noProof/>
                <w:webHidden/>
              </w:rPr>
              <w:delInstrText xml:space="preserve"> PAGEREF _Toc54358052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075E6098" w14:textId="77777777" w:rsidR="007A74FF" w:rsidRDefault="00C23EAC">
          <w:pPr>
            <w:pStyle w:val="Obsah2"/>
            <w:tabs>
              <w:tab w:val="right" w:leader="dot" w:pos="9062"/>
            </w:tabs>
            <w:rPr>
              <w:del w:id="47" w:author="oMN" w:date="2021-04-26T13:33:00Z"/>
              <w:rFonts w:asciiTheme="minorHAnsi" w:eastAsiaTheme="minorEastAsia" w:hAnsiTheme="minorHAnsi" w:cs="Arial Unicode MS"/>
              <w:noProof/>
              <w:sz w:val="22"/>
              <w:szCs w:val="22"/>
              <w:lang w:bidi="si-LK"/>
            </w:rPr>
          </w:pPr>
          <w:del w:id="48" w:author="oMN" w:date="2021-04-26T13:33:00Z">
            <w:r>
              <w:fldChar w:fldCharType="begin"/>
            </w:r>
            <w:r>
              <w:delInstrText xml:space="preserve"> HYPERLINK \l "_Toc54358053" </w:delInstrText>
            </w:r>
            <w:r>
              <w:fldChar w:fldCharType="separate"/>
            </w:r>
            <w:r w:rsidR="007A74FF" w:rsidRPr="00616BA8">
              <w:rPr>
                <w:rStyle w:val="Hypertextovprepojenie"/>
                <w:noProof/>
              </w:rPr>
              <w:delText>Osoba so zdravotným postihnutím</w:delText>
            </w:r>
            <w:r w:rsidR="007A74FF">
              <w:rPr>
                <w:noProof/>
                <w:webHidden/>
              </w:rPr>
              <w:tab/>
            </w:r>
            <w:r w:rsidR="007A74FF">
              <w:rPr>
                <w:noProof/>
                <w:webHidden/>
              </w:rPr>
              <w:fldChar w:fldCharType="begin"/>
            </w:r>
            <w:r w:rsidR="007A74FF">
              <w:rPr>
                <w:noProof/>
                <w:webHidden/>
              </w:rPr>
              <w:delInstrText xml:space="preserve"> PAGEREF _Toc54358053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4AAC63C3" w14:textId="77777777" w:rsidR="007A74FF" w:rsidRDefault="00C23EAC">
          <w:pPr>
            <w:pStyle w:val="Obsah2"/>
            <w:tabs>
              <w:tab w:val="right" w:leader="dot" w:pos="9062"/>
            </w:tabs>
            <w:rPr>
              <w:del w:id="49" w:author="oMN" w:date="2021-04-26T13:33:00Z"/>
              <w:rFonts w:asciiTheme="minorHAnsi" w:eastAsiaTheme="minorEastAsia" w:hAnsiTheme="minorHAnsi" w:cs="Arial Unicode MS"/>
              <w:noProof/>
              <w:sz w:val="22"/>
              <w:szCs w:val="22"/>
              <w:lang w:bidi="si-LK"/>
            </w:rPr>
          </w:pPr>
          <w:del w:id="50" w:author="oMN" w:date="2021-04-26T13:33:00Z">
            <w:r>
              <w:fldChar w:fldCharType="begin"/>
            </w:r>
            <w:r>
              <w:delInstrText xml:space="preserve"> HYPERLINK \l "_Toc54358054" </w:delInstrText>
            </w:r>
            <w:r>
              <w:fldChar w:fldCharType="separate"/>
            </w:r>
            <w:r w:rsidR="007A74FF" w:rsidRPr="00616BA8">
              <w:rPr>
                <w:rStyle w:val="Hypertextovprepojenie"/>
                <w:noProof/>
              </w:rPr>
              <w:delText>Príslušník tretej krajiny</w:delText>
            </w:r>
            <w:r w:rsidR="007A74FF">
              <w:rPr>
                <w:noProof/>
                <w:webHidden/>
              </w:rPr>
              <w:tab/>
            </w:r>
            <w:r w:rsidR="007A74FF">
              <w:rPr>
                <w:noProof/>
                <w:webHidden/>
              </w:rPr>
              <w:fldChar w:fldCharType="begin"/>
            </w:r>
            <w:r w:rsidR="007A74FF">
              <w:rPr>
                <w:noProof/>
                <w:webHidden/>
              </w:rPr>
              <w:delInstrText xml:space="preserve"> PAGEREF _Toc54358054 \h </w:delInstrText>
            </w:r>
            <w:r w:rsidR="007A74FF">
              <w:rPr>
                <w:noProof/>
                <w:webHidden/>
              </w:rPr>
            </w:r>
            <w:r w:rsidR="007A74FF">
              <w:rPr>
                <w:noProof/>
                <w:webHidden/>
              </w:rPr>
              <w:fldChar w:fldCharType="separate"/>
            </w:r>
            <w:r w:rsidR="007A74FF">
              <w:rPr>
                <w:noProof/>
                <w:webHidden/>
              </w:rPr>
              <w:delText>27</w:delText>
            </w:r>
            <w:r w:rsidR="007A74FF">
              <w:rPr>
                <w:noProof/>
                <w:webHidden/>
              </w:rPr>
              <w:fldChar w:fldCharType="end"/>
            </w:r>
            <w:r>
              <w:rPr>
                <w:noProof/>
              </w:rPr>
              <w:fldChar w:fldCharType="end"/>
            </w:r>
          </w:del>
        </w:p>
        <w:p w14:paraId="60B770E2" w14:textId="20341160" w:rsidR="003500AB" w:rsidRDefault="00C23EAC">
          <w:pPr>
            <w:pStyle w:val="Obsah1"/>
            <w:tabs>
              <w:tab w:val="right" w:leader="dot" w:pos="9062"/>
            </w:tabs>
            <w:rPr>
              <w:ins w:id="51" w:author="oMN" w:date="2021-04-26T13:33:00Z"/>
              <w:rFonts w:asciiTheme="minorHAnsi" w:eastAsiaTheme="minorEastAsia" w:hAnsiTheme="minorHAnsi" w:cs="Arial Unicode MS"/>
              <w:noProof/>
              <w:sz w:val="22"/>
              <w:szCs w:val="22"/>
              <w:lang w:bidi="si-LK"/>
            </w:rPr>
          </w:pPr>
          <w:ins w:id="52" w:author="oMN" w:date="2021-04-26T13:33:00Z">
            <w:r>
              <w:fldChar w:fldCharType="begin"/>
            </w:r>
            <w:r>
              <w:instrText xml:space="preserve"> HYPERLINK \l "_Toc70333351" </w:instrText>
            </w:r>
            <w:r>
              <w:fldChar w:fldCharType="separate"/>
            </w:r>
            <w:r w:rsidR="003500AB" w:rsidRPr="003D2CE8">
              <w:rPr>
                <w:rStyle w:val="Hypertextovprepojenie"/>
                <w:noProof/>
              </w:rPr>
              <w:t>1 Ročná a kumulatívna hodnota vo vykazovaní merateľných ukazovateľov/iných údajov</w:t>
            </w:r>
            <w:r w:rsidR="003500AB">
              <w:rPr>
                <w:noProof/>
                <w:webHidden/>
              </w:rPr>
              <w:tab/>
            </w:r>
            <w:r w:rsidR="003500AB">
              <w:rPr>
                <w:noProof/>
                <w:webHidden/>
              </w:rPr>
              <w:fldChar w:fldCharType="begin"/>
            </w:r>
            <w:r w:rsidR="003500AB">
              <w:rPr>
                <w:noProof/>
                <w:webHidden/>
              </w:rPr>
              <w:instrText xml:space="preserve"> PAGEREF _Toc70333351 \h </w:instrText>
            </w:r>
          </w:ins>
          <w:r w:rsidR="003500AB">
            <w:rPr>
              <w:noProof/>
              <w:webHidden/>
            </w:rPr>
          </w:r>
          <w:ins w:id="53" w:author="oMN" w:date="2021-04-26T13:33:00Z">
            <w:r w:rsidR="003500AB">
              <w:rPr>
                <w:noProof/>
                <w:webHidden/>
              </w:rPr>
              <w:fldChar w:fldCharType="separate"/>
            </w:r>
            <w:r w:rsidR="003500AB">
              <w:rPr>
                <w:noProof/>
                <w:webHidden/>
              </w:rPr>
              <w:t>2</w:t>
            </w:r>
            <w:r w:rsidR="003500AB">
              <w:rPr>
                <w:noProof/>
                <w:webHidden/>
              </w:rPr>
              <w:fldChar w:fldCharType="end"/>
            </w:r>
            <w:r>
              <w:rPr>
                <w:noProof/>
              </w:rPr>
              <w:fldChar w:fldCharType="end"/>
            </w:r>
          </w:ins>
        </w:p>
        <w:p w14:paraId="787270A1" w14:textId="0511C3F5" w:rsidR="003500AB" w:rsidRDefault="00C23EAC">
          <w:pPr>
            <w:pStyle w:val="Obsah2"/>
            <w:tabs>
              <w:tab w:val="left" w:pos="960"/>
              <w:tab w:val="right" w:leader="dot" w:pos="9062"/>
            </w:tabs>
            <w:rPr>
              <w:ins w:id="54" w:author="oMN" w:date="2021-04-26T13:33:00Z"/>
              <w:rFonts w:asciiTheme="minorHAnsi" w:eastAsiaTheme="minorEastAsia" w:hAnsiTheme="minorHAnsi" w:cs="Arial Unicode MS"/>
              <w:noProof/>
              <w:sz w:val="22"/>
              <w:szCs w:val="22"/>
              <w:lang w:bidi="si-LK"/>
            </w:rPr>
          </w:pPr>
          <w:ins w:id="55" w:author="oMN" w:date="2021-04-26T13:33:00Z">
            <w:r>
              <w:fldChar w:fldCharType="begin"/>
            </w:r>
            <w:r>
              <w:instrText xml:space="preserve"> HYPERLINK \l "_Toc70333352" </w:instrText>
            </w:r>
            <w:r>
              <w:fldChar w:fldCharType="separate"/>
            </w:r>
            <w:r w:rsidR="003500AB" w:rsidRPr="003D2CE8">
              <w:rPr>
                <w:rStyle w:val="Hypertextovprepojenie"/>
                <w:noProof/>
              </w:rPr>
              <w:t>1.1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Ročná hodnota merateľného ukazovateľa/iného údaja</w:t>
            </w:r>
            <w:r w:rsidR="003500AB">
              <w:rPr>
                <w:noProof/>
                <w:webHidden/>
              </w:rPr>
              <w:tab/>
            </w:r>
            <w:r w:rsidR="003500AB">
              <w:rPr>
                <w:noProof/>
                <w:webHidden/>
              </w:rPr>
              <w:fldChar w:fldCharType="begin"/>
            </w:r>
            <w:r w:rsidR="003500AB">
              <w:rPr>
                <w:noProof/>
                <w:webHidden/>
              </w:rPr>
              <w:instrText xml:space="preserve"> PAGEREF _Toc70333352 \h </w:instrText>
            </w:r>
          </w:ins>
          <w:r w:rsidR="003500AB">
            <w:rPr>
              <w:noProof/>
              <w:webHidden/>
            </w:rPr>
          </w:r>
          <w:ins w:id="56" w:author="oMN" w:date="2021-04-26T13:33:00Z">
            <w:r w:rsidR="003500AB">
              <w:rPr>
                <w:noProof/>
                <w:webHidden/>
              </w:rPr>
              <w:fldChar w:fldCharType="separate"/>
            </w:r>
            <w:r w:rsidR="003500AB">
              <w:rPr>
                <w:noProof/>
                <w:webHidden/>
              </w:rPr>
              <w:t>2</w:t>
            </w:r>
            <w:r w:rsidR="003500AB">
              <w:rPr>
                <w:noProof/>
                <w:webHidden/>
              </w:rPr>
              <w:fldChar w:fldCharType="end"/>
            </w:r>
            <w:r>
              <w:rPr>
                <w:noProof/>
              </w:rPr>
              <w:fldChar w:fldCharType="end"/>
            </w:r>
          </w:ins>
        </w:p>
        <w:p w14:paraId="5957CB38" w14:textId="7475DFA6" w:rsidR="003500AB" w:rsidRDefault="00C23EAC">
          <w:pPr>
            <w:pStyle w:val="Obsah2"/>
            <w:tabs>
              <w:tab w:val="left" w:pos="960"/>
              <w:tab w:val="right" w:leader="dot" w:pos="9062"/>
            </w:tabs>
            <w:rPr>
              <w:ins w:id="57" w:author="oMN" w:date="2021-04-26T13:33:00Z"/>
              <w:rFonts w:asciiTheme="minorHAnsi" w:eastAsiaTheme="minorEastAsia" w:hAnsiTheme="minorHAnsi" w:cs="Arial Unicode MS"/>
              <w:noProof/>
              <w:sz w:val="22"/>
              <w:szCs w:val="22"/>
              <w:lang w:bidi="si-LK"/>
            </w:rPr>
          </w:pPr>
          <w:ins w:id="58" w:author="oMN" w:date="2021-04-26T13:33:00Z">
            <w:r>
              <w:fldChar w:fldCharType="begin"/>
            </w:r>
            <w:r>
              <w:instrText xml:space="preserve"> HYPERLINK \l "_Toc70333353" </w:instrText>
            </w:r>
            <w:r>
              <w:fldChar w:fldCharType="separate"/>
            </w:r>
            <w:r w:rsidR="003500AB" w:rsidRPr="003D2CE8">
              <w:rPr>
                <w:rStyle w:val="Hypertextovprepojenie"/>
                <w:noProof/>
              </w:rPr>
              <w:t>1.2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Kumulatívna hodnota merateľného ukazovateľa/iného údaja</w:t>
            </w:r>
            <w:r w:rsidR="003500AB">
              <w:rPr>
                <w:noProof/>
                <w:webHidden/>
              </w:rPr>
              <w:tab/>
            </w:r>
            <w:r w:rsidR="003500AB">
              <w:rPr>
                <w:noProof/>
                <w:webHidden/>
              </w:rPr>
              <w:fldChar w:fldCharType="begin"/>
            </w:r>
            <w:r w:rsidR="003500AB">
              <w:rPr>
                <w:noProof/>
                <w:webHidden/>
              </w:rPr>
              <w:instrText xml:space="preserve"> PAGEREF _Toc70333353 \h </w:instrText>
            </w:r>
          </w:ins>
          <w:r w:rsidR="003500AB">
            <w:rPr>
              <w:noProof/>
              <w:webHidden/>
            </w:rPr>
          </w:r>
          <w:ins w:id="59" w:author="oMN" w:date="2021-04-26T13:33:00Z">
            <w:r w:rsidR="003500AB">
              <w:rPr>
                <w:noProof/>
                <w:webHidden/>
              </w:rPr>
              <w:fldChar w:fldCharType="separate"/>
            </w:r>
            <w:r w:rsidR="003500AB">
              <w:rPr>
                <w:noProof/>
                <w:webHidden/>
              </w:rPr>
              <w:t>2</w:t>
            </w:r>
            <w:r w:rsidR="003500AB">
              <w:rPr>
                <w:noProof/>
                <w:webHidden/>
              </w:rPr>
              <w:fldChar w:fldCharType="end"/>
            </w:r>
            <w:r>
              <w:rPr>
                <w:noProof/>
              </w:rPr>
              <w:fldChar w:fldCharType="end"/>
            </w:r>
          </w:ins>
        </w:p>
        <w:p w14:paraId="181C1191" w14:textId="7490A111" w:rsidR="003500AB" w:rsidRDefault="00C23EAC">
          <w:pPr>
            <w:pStyle w:val="Obsah1"/>
            <w:tabs>
              <w:tab w:val="right" w:leader="dot" w:pos="9062"/>
            </w:tabs>
            <w:rPr>
              <w:ins w:id="60" w:author="oMN" w:date="2021-04-26T13:33:00Z"/>
              <w:rFonts w:asciiTheme="minorHAnsi" w:eastAsiaTheme="minorEastAsia" w:hAnsiTheme="minorHAnsi" w:cs="Arial Unicode MS"/>
              <w:noProof/>
              <w:sz w:val="22"/>
              <w:szCs w:val="22"/>
              <w:lang w:bidi="si-LK"/>
            </w:rPr>
          </w:pPr>
          <w:ins w:id="61" w:author="oMN" w:date="2021-04-26T13:33:00Z">
            <w:r>
              <w:lastRenderedPageBreak/>
              <w:fldChar w:fldCharType="begin"/>
            </w:r>
            <w:r>
              <w:instrText xml:space="preserve"> HYPERLINK \l "_Toc70333354" </w:instrText>
            </w:r>
            <w:r>
              <w:fldChar w:fldCharType="separate"/>
            </w:r>
            <w:r w:rsidR="003500AB" w:rsidRPr="003D2CE8">
              <w:rPr>
                <w:rStyle w:val="Hypertextovprepojenie"/>
                <w:noProof/>
              </w:rPr>
              <w:t>2 Prepočet počtu zamestnancov/ pracovníkov na plné pracovné úväzky (FTE)</w:t>
            </w:r>
            <w:r w:rsidR="003500AB">
              <w:rPr>
                <w:noProof/>
                <w:webHidden/>
              </w:rPr>
              <w:tab/>
            </w:r>
            <w:r w:rsidR="003500AB">
              <w:rPr>
                <w:noProof/>
                <w:webHidden/>
              </w:rPr>
              <w:fldChar w:fldCharType="begin"/>
            </w:r>
            <w:r w:rsidR="003500AB">
              <w:rPr>
                <w:noProof/>
                <w:webHidden/>
              </w:rPr>
              <w:instrText xml:space="preserve"> PAGEREF _Toc70333354 \h </w:instrText>
            </w:r>
          </w:ins>
          <w:r w:rsidR="003500AB">
            <w:rPr>
              <w:noProof/>
              <w:webHidden/>
            </w:rPr>
          </w:r>
          <w:ins w:id="62" w:author="oMN" w:date="2021-04-26T13:33:00Z">
            <w:r w:rsidR="003500AB">
              <w:rPr>
                <w:noProof/>
                <w:webHidden/>
              </w:rPr>
              <w:fldChar w:fldCharType="separate"/>
            </w:r>
            <w:r w:rsidR="003500AB">
              <w:rPr>
                <w:noProof/>
                <w:webHidden/>
              </w:rPr>
              <w:t>5</w:t>
            </w:r>
            <w:r w:rsidR="003500AB">
              <w:rPr>
                <w:noProof/>
                <w:webHidden/>
              </w:rPr>
              <w:fldChar w:fldCharType="end"/>
            </w:r>
            <w:r>
              <w:rPr>
                <w:noProof/>
              </w:rPr>
              <w:fldChar w:fldCharType="end"/>
            </w:r>
          </w:ins>
        </w:p>
        <w:p w14:paraId="07DAA293" w14:textId="05384D4F" w:rsidR="003500AB" w:rsidRDefault="00C23EAC">
          <w:pPr>
            <w:pStyle w:val="Obsah2"/>
            <w:tabs>
              <w:tab w:val="left" w:pos="960"/>
              <w:tab w:val="right" w:leader="dot" w:pos="9062"/>
            </w:tabs>
            <w:rPr>
              <w:ins w:id="63" w:author="oMN" w:date="2021-04-26T13:33:00Z"/>
              <w:rFonts w:asciiTheme="minorHAnsi" w:eastAsiaTheme="minorEastAsia" w:hAnsiTheme="minorHAnsi" w:cs="Arial Unicode MS"/>
              <w:noProof/>
              <w:sz w:val="22"/>
              <w:szCs w:val="22"/>
              <w:lang w:bidi="si-LK"/>
            </w:rPr>
          </w:pPr>
          <w:ins w:id="64" w:author="oMN" w:date="2021-04-26T13:33:00Z">
            <w:r>
              <w:fldChar w:fldCharType="begin"/>
            </w:r>
            <w:r>
              <w:instrText xml:space="preserve"> HYPERLINK \l "_Toc70333355" </w:instrText>
            </w:r>
            <w:r>
              <w:fldChar w:fldCharType="separate"/>
            </w:r>
            <w:r w:rsidR="003500AB" w:rsidRPr="003D2CE8">
              <w:rPr>
                <w:rStyle w:val="Hypertextovprepojenie"/>
                <w:noProof/>
              </w:rPr>
              <w:t>2.1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Evidenčný počet zamestnancov</w:t>
            </w:r>
            <w:r w:rsidR="003500AB">
              <w:rPr>
                <w:noProof/>
                <w:webHidden/>
              </w:rPr>
              <w:tab/>
            </w:r>
            <w:r w:rsidR="003500AB">
              <w:rPr>
                <w:noProof/>
                <w:webHidden/>
              </w:rPr>
              <w:fldChar w:fldCharType="begin"/>
            </w:r>
            <w:r w:rsidR="003500AB">
              <w:rPr>
                <w:noProof/>
                <w:webHidden/>
              </w:rPr>
              <w:instrText xml:space="preserve"> PAGEREF _Toc70333355 \h </w:instrText>
            </w:r>
          </w:ins>
          <w:r w:rsidR="003500AB">
            <w:rPr>
              <w:noProof/>
              <w:webHidden/>
            </w:rPr>
          </w:r>
          <w:ins w:id="65" w:author="oMN" w:date="2021-04-26T13:33:00Z">
            <w:r w:rsidR="003500AB">
              <w:rPr>
                <w:noProof/>
                <w:webHidden/>
              </w:rPr>
              <w:fldChar w:fldCharType="separate"/>
            </w:r>
            <w:r w:rsidR="003500AB">
              <w:rPr>
                <w:noProof/>
                <w:webHidden/>
              </w:rPr>
              <w:t>5</w:t>
            </w:r>
            <w:r w:rsidR="003500AB">
              <w:rPr>
                <w:noProof/>
                <w:webHidden/>
              </w:rPr>
              <w:fldChar w:fldCharType="end"/>
            </w:r>
            <w:r>
              <w:rPr>
                <w:noProof/>
              </w:rPr>
              <w:fldChar w:fldCharType="end"/>
            </w:r>
          </w:ins>
        </w:p>
        <w:p w14:paraId="699B8C09" w14:textId="6A98CF33" w:rsidR="003500AB" w:rsidRDefault="00C23EAC">
          <w:pPr>
            <w:pStyle w:val="Obsah2"/>
            <w:tabs>
              <w:tab w:val="left" w:pos="960"/>
              <w:tab w:val="right" w:leader="dot" w:pos="9062"/>
            </w:tabs>
            <w:rPr>
              <w:ins w:id="66" w:author="oMN" w:date="2021-04-26T13:33:00Z"/>
              <w:rFonts w:asciiTheme="minorHAnsi" w:eastAsiaTheme="minorEastAsia" w:hAnsiTheme="minorHAnsi" w:cs="Arial Unicode MS"/>
              <w:noProof/>
              <w:sz w:val="22"/>
              <w:szCs w:val="22"/>
              <w:lang w:bidi="si-LK"/>
            </w:rPr>
          </w:pPr>
          <w:ins w:id="67" w:author="oMN" w:date="2021-04-26T13:33:00Z">
            <w:r>
              <w:fldChar w:fldCharType="begin"/>
            </w:r>
            <w:r>
              <w:instrText xml:space="preserve"> HYPERLINK \l "_Toc70333356" </w:instrText>
            </w:r>
            <w:r>
              <w:fldChar w:fldCharType="separate"/>
            </w:r>
            <w:r w:rsidR="003500AB" w:rsidRPr="003D2CE8">
              <w:rPr>
                <w:rStyle w:val="Hypertextovprepojenie"/>
                <w:noProof/>
              </w:rPr>
              <w:t>2.2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Prepočet počtu (novovytvorených) pracovných miest na FTE</w:t>
            </w:r>
            <w:r w:rsidR="003500AB">
              <w:rPr>
                <w:noProof/>
                <w:webHidden/>
              </w:rPr>
              <w:tab/>
            </w:r>
            <w:r w:rsidR="003500AB">
              <w:rPr>
                <w:noProof/>
                <w:webHidden/>
              </w:rPr>
              <w:fldChar w:fldCharType="begin"/>
            </w:r>
            <w:r w:rsidR="003500AB">
              <w:rPr>
                <w:noProof/>
                <w:webHidden/>
              </w:rPr>
              <w:instrText xml:space="preserve"> PAGEREF _Toc70333356 \h </w:instrText>
            </w:r>
          </w:ins>
          <w:r w:rsidR="003500AB">
            <w:rPr>
              <w:noProof/>
              <w:webHidden/>
            </w:rPr>
          </w:r>
          <w:ins w:id="68" w:author="oMN" w:date="2021-04-26T13:33:00Z">
            <w:r w:rsidR="003500AB">
              <w:rPr>
                <w:noProof/>
                <w:webHidden/>
              </w:rPr>
              <w:fldChar w:fldCharType="separate"/>
            </w:r>
            <w:r w:rsidR="003500AB">
              <w:rPr>
                <w:noProof/>
                <w:webHidden/>
              </w:rPr>
              <w:t>5</w:t>
            </w:r>
            <w:r w:rsidR="003500AB">
              <w:rPr>
                <w:noProof/>
                <w:webHidden/>
              </w:rPr>
              <w:fldChar w:fldCharType="end"/>
            </w:r>
            <w:r>
              <w:rPr>
                <w:noProof/>
              </w:rPr>
              <w:fldChar w:fldCharType="end"/>
            </w:r>
          </w:ins>
        </w:p>
        <w:p w14:paraId="0F581CAD" w14:textId="6A3BCA00" w:rsidR="003500AB" w:rsidRDefault="00C23EAC">
          <w:pPr>
            <w:pStyle w:val="Obsah1"/>
            <w:tabs>
              <w:tab w:val="right" w:leader="dot" w:pos="9062"/>
            </w:tabs>
            <w:rPr>
              <w:ins w:id="69" w:author="oMN" w:date="2021-04-26T13:33:00Z"/>
              <w:rFonts w:asciiTheme="minorHAnsi" w:eastAsiaTheme="minorEastAsia" w:hAnsiTheme="minorHAnsi" w:cs="Arial Unicode MS"/>
              <w:noProof/>
              <w:sz w:val="22"/>
              <w:szCs w:val="22"/>
              <w:lang w:bidi="si-LK"/>
            </w:rPr>
          </w:pPr>
          <w:ins w:id="70" w:author="oMN" w:date="2021-04-26T13:33:00Z">
            <w:r>
              <w:fldChar w:fldCharType="begin"/>
            </w:r>
            <w:r>
              <w:instrText xml:space="preserve"> HYPERLINK \l "_Toc70333357" </w:instrText>
            </w:r>
            <w:r>
              <w:fldChar w:fldCharType="separate"/>
            </w:r>
            <w:r w:rsidR="003500AB" w:rsidRPr="003D2CE8">
              <w:rPr>
                <w:rStyle w:val="Hypertextovprepojenie"/>
                <w:noProof/>
              </w:rPr>
              <w:t>3 Administratívne kapacity EŠIF</w:t>
            </w:r>
            <w:r w:rsidR="003500AB">
              <w:rPr>
                <w:noProof/>
                <w:webHidden/>
              </w:rPr>
              <w:tab/>
            </w:r>
            <w:r w:rsidR="003500AB">
              <w:rPr>
                <w:noProof/>
                <w:webHidden/>
              </w:rPr>
              <w:fldChar w:fldCharType="begin"/>
            </w:r>
            <w:r w:rsidR="003500AB">
              <w:rPr>
                <w:noProof/>
                <w:webHidden/>
              </w:rPr>
              <w:instrText xml:space="preserve"> PAGEREF _Toc70333357 \h </w:instrText>
            </w:r>
          </w:ins>
          <w:r w:rsidR="003500AB">
            <w:rPr>
              <w:noProof/>
              <w:webHidden/>
            </w:rPr>
          </w:r>
          <w:ins w:id="71" w:author="oMN" w:date="2021-04-26T13:33:00Z">
            <w:r w:rsidR="003500AB">
              <w:rPr>
                <w:noProof/>
                <w:webHidden/>
              </w:rPr>
              <w:fldChar w:fldCharType="separate"/>
            </w:r>
            <w:r w:rsidR="003500AB">
              <w:rPr>
                <w:noProof/>
                <w:webHidden/>
              </w:rPr>
              <w:t>7</w:t>
            </w:r>
            <w:r w:rsidR="003500AB">
              <w:rPr>
                <w:noProof/>
                <w:webHidden/>
              </w:rPr>
              <w:fldChar w:fldCharType="end"/>
            </w:r>
            <w:r>
              <w:rPr>
                <w:noProof/>
              </w:rPr>
              <w:fldChar w:fldCharType="end"/>
            </w:r>
          </w:ins>
        </w:p>
        <w:p w14:paraId="4250BF70" w14:textId="6FE6B47F" w:rsidR="003500AB" w:rsidRDefault="00C23EAC">
          <w:pPr>
            <w:pStyle w:val="Obsah2"/>
            <w:tabs>
              <w:tab w:val="left" w:pos="960"/>
              <w:tab w:val="right" w:leader="dot" w:pos="9062"/>
            </w:tabs>
            <w:rPr>
              <w:ins w:id="72" w:author="oMN" w:date="2021-04-26T13:33:00Z"/>
              <w:rFonts w:asciiTheme="minorHAnsi" w:eastAsiaTheme="minorEastAsia" w:hAnsiTheme="minorHAnsi" w:cs="Arial Unicode MS"/>
              <w:noProof/>
              <w:sz w:val="22"/>
              <w:szCs w:val="22"/>
              <w:lang w:bidi="si-LK"/>
            </w:rPr>
          </w:pPr>
          <w:ins w:id="73" w:author="oMN" w:date="2021-04-26T13:33:00Z">
            <w:r>
              <w:fldChar w:fldCharType="begin"/>
            </w:r>
            <w:r>
              <w:instrText xml:space="preserve"> HYPERLINK \l "_Toc70333358" </w:instrText>
            </w:r>
            <w:r>
              <w:fldChar w:fldCharType="separate"/>
            </w:r>
            <w:r w:rsidR="003500AB" w:rsidRPr="003D2CE8">
              <w:rPr>
                <w:rStyle w:val="Hypertextovprepojenie"/>
                <w:noProof/>
              </w:rPr>
              <w:t>3.1</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Výpočet administratívnych kapacít refundovaných z TP OP/OP TP v mernej jednotke FTE</w:t>
            </w:r>
            <w:r w:rsidR="003500AB">
              <w:rPr>
                <w:noProof/>
                <w:webHidden/>
              </w:rPr>
              <w:tab/>
            </w:r>
            <w:r w:rsidR="003500AB">
              <w:rPr>
                <w:noProof/>
                <w:webHidden/>
              </w:rPr>
              <w:fldChar w:fldCharType="begin"/>
            </w:r>
            <w:r w:rsidR="003500AB">
              <w:rPr>
                <w:noProof/>
                <w:webHidden/>
              </w:rPr>
              <w:instrText xml:space="preserve"> PAGEREF _Toc70333358 \h </w:instrText>
            </w:r>
          </w:ins>
          <w:r w:rsidR="003500AB">
            <w:rPr>
              <w:noProof/>
              <w:webHidden/>
            </w:rPr>
          </w:r>
          <w:ins w:id="74" w:author="oMN" w:date="2021-04-26T13:33:00Z">
            <w:r w:rsidR="003500AB">
              <w:rPr>
                <w:noProof/>
                <w:webHidden/>
              </w:rPr>
              <w:fldChar w:fldCharType="separate"/>
            </w:r>
            <w:r w:rsidR="003500AB">
              <w:rPr>
                <w:noProof/>
                <w:webHidden/>
              </w:rPr>
              <w:t>7</w:t>
            </w:r>
            <w:r w:rsidR="003500AB">
              <w:rPr>
                <w:noProof/>
                <w:webHidden/>
              </w:rPr>
              <w:fldChar w:fldCharType="end"/>
            </w:r>
            <w:r>
              <w:rPr>
                <w:noProof/>
              </w:rPr>
              <w:fldChar w:fldCharType="end"/>
            </w:r>
          </w:ins>
        </w:p>
        <w:p w14:paraId="2ECCF412" w14:textId="47CE3B51" w:rsidR="003500AB" w:rsidRDefault="00C23EAC">
          <w:pPr>
            <w:pStyle w:val="Obsah2"/>
            <w:tabs>
              <w:tab w:val="left" w:pos="960"/>
              <w:tab w:val="right" w:leader="dot" w:pos="9062"/>
            </w:tabs>
            <w:rPr>
              <w:ins w:id="75" w:author="oMN" w:date="2021-04-26T13:33:00Z"/>
              <w:rFonts w:asciiTheme="minorHAnsi" w:eastAsiaTheme="minorEastAsia" w:hAnsiTheme="minorHAnsi" w:cs="Arial Unicode MS"/>
              <w:noProof/>
              <w:sz w:val="22"/>
              <w:szCs w:val="22"/>
              <w:lang w:bidi="si-LK"/>
            </w:rPr>
          </w:pPr>
          <w:ins w:id="76" w:author="oMN" w:date="2021-04-26T13:33:00Z">
            <w:r>
              <w:fldChar w:fldCharType="begin"/>
            </w:r>
            <w:r>
              <w:instrText xml:space="preserve"> HYPERLINK \l "_Toc70333359" </w:instrText>
            </w:r>
            <w:r>
              <w:fldChar w:fldCharType="separate"/>
            </w:r>
            <w:r w:rsidR="003500AB" w:rsidRPr="003D2CE8">
              <w:rPr>
                <w:rStyle w:val="Hypertextovprepojenie"/>
                <w:noProof/>
              </w:rPr>
              <w:t>3.2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Prepočet zamestnanca na základe dohody o prácach vykonávaných mimo pracovného pomeru na FTE</w:t>
            </w:r>
            <w:r w:rsidR="003500AB">
              <w:rPr>
                <w:noProof/>
                <w:webHidden/>
              </w:rPr>
              <w:tab/>
            </w:r>
            <w:r w:rsidR="003500AB">
              <w:rPr>
                <w:noProof/>
                <w:webHidden/>
              </w:rPr>
              <w:fldChar w:fldCharType="begin"/>
            </w:r>
            <w:r w:rsidR="003500AB">
              <w:rPr>
                <w:noProof/>
                <w:webHidden/>
              </w:rPr>
              <w:instrText xml:space="preserve"> PAGEREF _Toc70333359 \h </w:instrText>
            </w:r>
          </w:ins>
          <w:r w:rsidR="003500AB">
            <w:rPr>
              <w:noProof/>
              <w:webHidden/>
            </w:rPr>
          </w:r>
          <w:ins w:id="77" w:author="oMN" w:date="2021-04-26T13:33:00Z">
            <w:r w:rsidR="003500AB">
              <w:rPr>
                <w:noProof/>
                <w:webHidden/>
              </w:rPr>
              <w:fldChar w:fldCharType="separate"/>
            </w:r>
            <w:r w:rsidR="003500AB">
              <w:rPr>
                <w:noProof/>
                <w:webHidden/>
              </w:rPr>
              <w:t>9</w:t>
            </w:r>
            <w:r w:rsidR="003500AB">
              <w:rPr>
                <w:noProof/>
                <w:webHidden/>
              </w:rPr>
              <w:fldChar w:fldCharType="end"/>
            </w:r>
            <w:r>
              <w:rPr>
                <w:noProof/>
              </w:rPr>
              <w:fldChar w:fldCharType="end"/>
            </w:r>
          </w:ins>
        </w:p>
        <w:p w14:paraId="07BC1BDA" w14:textId="2AD65701" w:rsidR="003500AB" w:rsidRDefault="00C23EAC">
          <w:pPr>
            <w:pStyle w:val="Obsah2"/>
            <w:tabs>
              <w:tab w:val="left" w:pos="960"/>
              <w:tab w:val="right" w:leader="dot" w:pos="9062"/>
            </w:tabs>
            <w:rPr>
              <w:ins w:id="78" w:author="oMN" w:date="2021-04-26T13:33:00Z"/>
              <w:rFonts w:asciiTheme="minorHAnsi" w:eastAsiaTheme="minorEastAsia" w:hAnsiTheme="minorHAnsi" w:cs="Arial Unicode MS"/>
              <w:noProof/>
              <w:sz w:val="22"/>
              <w:szCs w:val="22"/>
              <w:lang w:bidi="si-LK"/>
            </w:rPr>
          </w:pPr>
          <w:ins w:id="79" w:author="oMN" w:date="2021-04-26T13:33:00Z">
            <w:r>
              <w:fldChar w:fldCharType="begin"/>
            </w:r>
            <w:r>
              <w:instrText xml:space="preserve"> HYPERLINK \l "_Toc70333360" </w:instrText>
            </w:r>
            <w:r>
              <w:fldChar w:fldCharType="separate"/>
            </w:r>
            <w:r w:rsidR="003500AB" w:rsidRPr="003D2CE8">
              <w:rPr>
                <w:rStyle w:val="Hypertextovprepojenie"/>
                <w:noProof/>
              </w:rPr>
              <w:t>3.3</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Ďalšie pravidlá pri výpočte hodnôt projektových a programových ukazovateľov týkajúcich sa merania počtu AK</w:t>
            </w:r>
            <w:r w:rsidR="003500AB">
              <w:rPr>
                <w:noProof/>
                <w:webHidden/>
              </w:rPr>
              <w:tab/>
            </w:r>
            <w:r w:rsidR="003500AB">
              <w:rPr>
                <w:noProof/>
                <w:webHidden/>
              </w:rPr>
              <w:fldChar w:fldCharType="begin"/>
            </w:r>
            <w:r w:rsidR="003500AB">
              <w:rPr>
                <w:noProof/>
                <w:webHidden/>
              </w:rPr>
              <w:instrText xml:space="preserve"> PAGEREF _Toc70333360 \h </w:instrText>
            </w:r>
          </w:ins>
          <w:r w:rsidR="003500AB">
            <w:rPr>
              <w:noProof/>
              <w:webHidden/>
            </w:rPr>
          </w:r>
          <w:ins w:id="80" w:author="oMN" w:date="2021-04-26T13:33:00Z">
            <w:r w:rsidR="003500AB">
              <w:rPr>
                <w:noProof/>
                <w:webHidden/>
              </w:rPr>
              <w:fldChar w:fldCharType="separate"/>
            </w:r>
            <w:r w:rsidR="003500AB">
              <w:rPr>
                <w:noProof/>
                <w:webHidden/>
              </w:rPr>
              <w:t>11</w:t>
            </w:r>
            <w:r w:rsidR="003500AB">
              <w:rPr>
                <w:noProof/>
                <w:webHidden/>
              </w:rPr>
              <w:fldChar w:fldCharType="end"/>
            </w:r>
            <w:r>
              <w:rPr>
                <w:noProof/>
              </w:rPr>
              <w:fldChar w:fldCharType="end"/>
            </w:r>
          </w:ins>
        </w:p>
        <w:p w14:paraId="56852E58" w14:textId="493618FB" w:rsidR="003500AB" w:rsidRDefault="00C23EAC">
          <w:pPr>
            <w:pStyle w:val="Obsah1"/>
            <w:tabs>
              <w:tab w:val="left" w:pos="480"/>
              <w:tab w:val="right" w:leader="dot" w:pos="9062"/>
            </w:tabs>
            <w:rPr>
              <w:ins w:id="81" w:author="oMN" w:date="2021-04-26T13:33:00Z"/>
              <w:rFonts w:asciiTheme="minorHAnsi" w:eastAsiaTheme="minorEastAsia" w:hAnsiTheme="minorHAnsi" w:cs="Arial Unicode MS"/>
              <w:noProof/>
              <w:sz w:val="22"/>
              <w:szCs w:val="22"/>
              <w:lang w:bidi="si-LK"/>
            </w:rPr>
          </w:pPr>
          <w:ins w:id="82" w:author="oMN" w:date="2021-04-26T13:33:00Z">
            <w:r>
              <w:fldChar w:fldCharType="begin"/>
            </w:r>
            <w:r>
              <w:instrText xml:space="preserve"> HYPERLINK \l "_Toc70333361" </w:instrText>
            </w:r>
            <w:r>
              <w:fldChar w:fldCharType="separate"/>
            </w:r>
            <w:r w:rsidR="003500AB" w:rsidRPr="003D2CE8">
              <w:rPr>
                <w:rStyle w:val="Hypertextovprepojenie"/>
                <w:noProof/>
              </w:rPr>
              <w:t>4</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Novovytvorené pracovné miesto</w:t>
            </w:r>
            <w:r w:rsidR="003500AB">
              <w:rPr>
                <w:noProof/>
                <w:webHidden/>
              </w:rPr>
              <w:tab/>
            </w:r>
            <w:r w:rsidR="003500AB">
              <w:rPr>
                <w:noProof/>
                <w:webHidden/>
              </w:rPr>
              <w:fldChar w:fldCharType="begin"/>
            </w:r>
            <w:r w:rsidR="003500AB">
              <w:rPr>
                <w:noProof/>
                <w:webHidden/>
              </w:rPr>
              <w:instrText xml:space="preserve"> PAGEREF _Toc70333361 \h </w:instrText>
            </w:r>
          </w:ins>
          <w:r w:rsidR="003500AB">
            <w:rPr>
              <w:noProof/>
              <w:webHidden/>
            </w:rPr>
          </w:r>
          <w:ins w:id="83" w:author="oMN" w:date="2021-04-26T13:33:00Z">
            <w:r w:rsidR="003500AB">
              <w:rPr>
                <w:noProof/>
                <w:webHidden/>
              </w:rPr>
              <w:fldChar w:fldCharType="separate"/>
            </w:r>
            <w:r w:rsidR="003500AB">
              <w:rPr>
                <w:noProof/>
                <w:webHidden/>
              </w:rPr>
              <w:t>12</w:t>
            </w:r>
            <w:r w:rsidR="003500AB">
              <w:rPr>
                <w:noProof/>
                <w:webHidden/>
              </w:rPr>
              <w:fldChar w:fldCharType="end"/>
            </w:r>
            <w:r>
              <w:rPr>
                <w:noProof/>
              </w:rPr>
              <w:fldChar w:fldCharType="end"/>
            </w:r>
          </w:ins>
        </w:p>
        <w:p w14:paraId="4E4FCFFE" w14:textId="47EEE0C3" w:rsidR="003500AB" w:rsidRDefault="00C23EAC">
          <w:pPr>
            <w:pStyle w:val="Obsah2"/>
            <w:tabs>
              <w:tab w:val="right" w:leader="dot" w:pos="9062"/>
            </w:tabs>
            <w:rPr>
              <w:ins w:id="84" w:author="oMN" w:date="2021-04-26T13:33:00Z"/>
              <w:rFonts w:asciiTheme="minorHAnsi" w:eastAsiaTheme="minorEastAsia" w:hAnsiTheme="minorHAnsi" w:cs="Arial Unicode MS"/>
              <w:noProof/>
              <w:sz w:val="22"/>
              <w:szCs w:val="22"/>
              <w:lang w:bidi="si-LK"/>
            </w:rPr>
          </w:pPr>
          <w:ins w:id="85" w:author="oMN" w:date="2021-04-26T13:33:00Z">
            <w:r>
              <w:fldChar w:fldCharType="begin"/>
            </w:r>
            <w:r>
              <w:instrText xml:space="preserve"> HYPERLINK \l "_Toc70333362" </w:instrText>
            </w:r>
            <w:r>
              <w:fldChar w:fldCharType="separate"/>
            </w:r>
            <w:r w:rsidR="003500AB" w:rsidRPr="003D2CE8">
              <w:rPr>
                <w:rStyle w:val="Hypertextovprepojenie"/>
                <w:noProof/>
              </w:rPr>
              <w:t>4.1  Hrubé nové pracovné miesto – nárast zamestnanosti v podporovaných podnikoch (P0091)</w:t>
            </w:r>
            <w:r w:rsidR="003500AB">
              <w:rPr>
                <w:noProof/>
                <w:webHidden/>
              </w:rPr>
              <w:tab/>
            </w:r>
            <w:r w:rsidR="003500AB">
              <w:rPr>
                <w:noProof/>
                <w:webHidden/>
              </w:rPr>
              <w:fldChar w:fldCharType="begin"/>
            </w:r>
            <w:r w:rsidR="003500AB">
              <w:rPr>
                <w:noProof/>
                <w:webHidden/>
              </w:rPr>
              <w:instrText xml:space="preserve"> PAGEREF _Toc70333362 \h </w:instrText>
            </w:r>
          </w:ins>
          <w:r w:rsidR="003500AB">
            <w:rPr>
              <w:noProof/>
              <w:webHidden/>
            </w:rPr>
          </w:r>
          <w:ins w:id="86" w:author="oMN" w:date="2021-04-26T13:33:00Z">
            <w:r w:rsidR="003500AB">
              <w:rPr>
                <w:noProof/>
                <w:webHidden/>
              </w:rPr>
              <w:fldChar w:fldCharType="separate"/>
            </w:r>
            <w:r w:rsidR="003500AB">
              <w:rPr>
                <w:noProof/>
                <w:webHidden/>
              </w:rPr>
              <w:t>12</w:t>
            </w:r>
            <w:r w:rsidR="003500AB">
              <w:rPr>
                <w:noProof/>
                <w:webHidden/>
              </w:rPr>
              <w:fldChar w:fldCharType="end"/>
            </w:r>
            <w:r>
              <w:rPr>
                <w:noProof/>
              </w:rPr>
              <w:fldChar w:fldCharType="end"/>
            </w:r>
          </w:ins>
        </w:p>
        <w:p w14:paraId="66EB1DEF" w14:textId="2FDA7E19" w:rsidR="003500AB" w:rsidRDefault="00C23EAC">
          <w:pPr>
            <w:pStyle w:val="Obsah2"/>
            <w:tabs>
              <w:tab w:val="left" w:pos="960"/>
              <w:tab w:val="right" w:leader="dot" w:pos="9062"/>
            </w:tabs>
            <w:rPr>
              <w:ins w:id="87" w:author="oMN" w:date="2021-04-26T13:33:00Z"/>
              <w:rFonts w:asciiTheme="minorHAnsi" w:eastAsiaTheme="minorEastAsia" w:hAnsiTheme="minorHAnsi" w:cs="Arial Unicode MS"/>
              <w:noProof/>
              <w:sz w:val="22"/>
              <w:szCs w:val="22"/>
              <w:lang w:bidi="si-LK"/>
            </w:rPr>
          </w:pPr>
          <w:ins w:id="88" w:author="oMN" w:date="2021-04-26T13:33:00Z">
            <w:r>
              <w:fldChar w:fldCharType="begin"/>
            </w:r>
            <w:r>
              <w:instrText xml:space="preserve"> HYPERLINK \l "_Toc70333363" </w:instrText>
            </w:r>
            <w:r>
              <w:fldChar w:fldCharType="separate"/>
            </w:r>
            <w:r w:rsidR="003500AB" w:rsidRPr="003D2CE8">
              <w:rPr>
                <w:rStyle w:val="Hypertextovprepojenie"/>
                <w:noProof/>
              </w:rPr>
              <w:t>4.2</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Hrubé nové pracovné miesto – počet novovytvorených pracovných miest (D0103 a ďalšie iné údaje/P0526)</w:t>
            </w:r>
            <w:r w:rsidR="003500AB">
              <w:rPr>
                <w:noProof/>
                <w:webHidden/>
              </w:rPr>
              <w:tab/>
            </w:r>
            <w:r w:rsidR="003500AB">
              <w:rPr>
                <w:noProof/>
                <w:webHidden/>
              </w:rPr>
              <w:fldChar w:fldCharType="begin"/>
            </w:r>
            <w:r w:rsidR="003500AB">
              <w:rPr>
                <w:noProof/>
                <w:webHidden/>
              </w:rPr>
              <w:instrText xml:space="preserve"> PAGEREF _Toc70333363 \h </w:instrText>
            </w:r>
          </w:ins>
          <w:r w:rsidR="003500AB">
            <w:rPr>
              <w:noProof/>
              <w:webHidden/>
            </w:rPr>
          </w:r>
          <w:ins w:id="89" w:author="oMN" w:date="2021-04-26T13:33:00Z">
            <w:r w:rsidR="003500AB">
              <w:rPr>
                <w:noProof/>
                <w:webHidden/>
              </w:rPr>
              <w:fldChar w:fldCharType="separate"/>
            </w:r>
            <w:r w:rsidR="003500AB">
              <w:rPr>
                <w:noProof/>
                <w:webHidden/>
              </w:rPr>
              <w:t>15</w:t>
            </w:r>
            <w:r w:rsidR="003500AB">
              <w:rPr>
                <w:noProof/>
                <w:webHidden/>
              </w:rPr>
              <w:fldChar w:fldCharType="end"/>
            </w:r>
            <w:r>
              <w:rPr>
                <w:noProof/>
              </w:rPr>
              <w:fldChar w:fldCharType="end"/>
            </w:r>
          </w:ins>
        </w:p>
        <w:p w14:paraId="64E851C8" w14:textId="48482309" w:rsidR="003500AB" w:rsidRDefault="00C23EAC">
          <w:pPr>
            <w:pStyle w:val="Obsah2"/>
            <w:tabs>
              <w:tab w:val="left" w:pos="960"/>
              <w:tab w:val="right" w:leader="dot" w:pos="9062"/>
            </w:tabs>
            <w:rPr>
              <w:ins w:id="90" w:author="oMN" w:date="2021-04-26T13:33:00Z"/>
              <w:rFonts w:asciiTheme="minorHAnsi" w:eastAsiaTheme="minorEastAsia" w:hAnsiTheme="minorHAnsi" w:cs="Arial Unicode MS"/>
              <w:noProof/>
              <w:sz w:val="22"/>
              <w:szCs w:val="22"/>
              <w:lang w:bidi="si-LK"/>
            </w:rPr>
          </w:pPr>
          <w:ins w:id="91" w:author="oMN" w:date="2021-04-26T13:33:00Z">
            <w:r>
              <w:fldChar w:fldCharType="begin"/>
            </w:r>
            <w:r>
              <w:instrText xml:space="preserve"> HYPERLINK \l "_Toc70333364" </w:instrText>
            </w:r>
            <w:r>
              <w:fldChar w:fldCharType="separate"/>
            </w:r>
            <w:r w:rsidR="003500AB" w:rsidRPr="003D2CE8">
              <w:rPr>
                <w:rStyle w:val="Hypertextovprepojenie"/>
                <w:noProof/>
              </w:rPr>
              <w:t>4.3</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Hrubé nové vedecko-výskumné pracovné miesto (P0231)</w:t>
            </w:r>
            <w:r w:rsidR="003500AB">
              <w:rPr>
                <w:noProof/>
                <w:webHidden/>
              </w:rPr>
              <w:tab/>
            </w:r>
            <w:r w:rsidR="003500AB">
              <w:rPr>
                <w:noProof/>
                <w:webHidden/>
              </w:rPr>
              <w:fldChar w:fldCharType="begin"/>
            </w:r>
            <w:r w:rsidR="003500AB">
              <w:rPr>
                <w:noProof/>
                <w:webHidden/>
              </w:rPr>
              <w:instrText xml:space="preserve"> PAGEREF _Toc70333364 \h </w:instrText>
            </w:r>
          </w:ins>
          <w:r w:rsidR="003500AB">
            <w:rPr>
              <w:noProof/>
              <w:webHidden/>
            </w:rPr>
          </w:r>
          <w:ins w:id="92" w:author="oMN" w:date="2021-04-26T13:33:00Z">
            <w:r w:rsidR="003500AB">
              <w:rPr>
                <w:noProof/>
                <w:webHidden/>
              </w:rPr>
              <w:fldChar w:fldCharType="separate"/>
            </w:r>
            <w:r w:rsidR="003500AB">
              <w:rPr>
                <w:noProof/>
                <w:webHidden/>
              </w:rPr>
              <w:t>18</w:t>
            </w:r>
            <w:r w:rsidR="003500AB">
              <w:rPr>
                <w:noProof/>
                <w:webHidden/>
              </w:rPr>
              <w:fldChar w:fldCharType="end"/>
            </w:r>
            <w:r>
              <w:rPr>
                <w:noProof/>
              </w:rPr>
              <w:fldChar w:fldCharType="end"/>
            </w:r>
          </w:ins>
        </w:p>
        <w:p w14:paraId="3F965E71" w14:textId="2FF982F3" w:rsidR="003500AB" w:rsidRDefault="00C23EAC">
          <w:pPr>
            <w:pStyle w:val="Obsah2"/>
            <w:tabs>
              <w:tab w:val="left" w:pos="960"/>
              <w:tab w:val="right" w:leader="dot" w:pos="9062"/>
            </w:tabs>
            <w:rPr>
              <w:ins w:id="93" w:author="oMN" w:date="2021-04-26T13:33:00Z"/>
              <w:rFonts w:asciiTheme="minorHAnsi" w:eastAsiaTheme="minorEastAsia" w:hAnsiTheme="minorHAnsi" w:cs="Arial Unicode MS"/>
              <w:noProof/>
              <w:sz w:val="22"/>
              <w:szCs w:val="22"/>
              <w:lang w:bidi="si-LK"/>
            </w:rPr>
          </w:pPr>
          <w:ins w:id="94" w:author="oMN" w:date="2021-04-26T13:33:00Z">
            <w:r>
              <w:fldChar w:fldCharType="begin"/>
            </w:r>
            <w:r>
              <w:instrText xml:space="preserve"> HYPERLINK \l "_Toc70333365" </w:instrText>
            </w:r>
            <w:r>
              <w:fldChar w:fldCharType="separate"/>
            </w:r>
            <w:r w:rsidR="003500AB" w:rsidRPr="003D2CE8">
              <w:rPr>
                <w:rStyle w:val="Hypertextovprepojenie"/>
                <w:noProof/>
              </w:rPr>
              <w:t>4.4</w:t>
            </w:r>
            <w:r w:rsidR="003500AB">
              <w:rPr>
                <w:rFonts w:asciiTheme="minorHAnsi" w:eastAsiaTheme="minorEastAsia" w:hAnsiTheme="minorHAnsi" w:cs="Arial Unicode MS"/>
                <w:noProof/>
                <w:sz w:val="22"/>
                <w:szCs w:val="22"/>
                <w:lang w:bidi="si-LK"/>
              </w:rPr>
              <w:tab/>
            </w:r>
            <w:r w:rsidR="003500AB" w:rsidRPr="003D2CE8">
              <w:rPr>
                <w:rStyle w:val="Hypertextovprepojenie"/>
                <w:noProof/>
              </w:rPr>
              <w:t>Novovytvorené pracovné miesto (P0820)</w:t>
            </w:r>
            <w:r w:rsidR="003500AB">
              <w:rPr>
                <w:noProof/>
                <w:webHidden/>
              </w:rPr>
              <w:tab/>
            </w:r>
            <w:r w:rsidR="003500AB">
              <w:rPr>
                <w:noProof/>
                <w:webHidden/>
              </w:rPr>
              <w:fldChar w:fldCharType="begin"/>
            </w:r>
            <w:r w:rsidR="003500AB">
              <w:rPr>
                <w:noProof/>
                <w:webHidden/>
              </w:rPr>
              <w:instrText xml:space="preserve"> PAGEREF _Toc70333365 \h </w:instrText>
            </w:r>
          </w:ins>
          <w:r w:rsidR="003500AB">
            <w:rPr>
              <w:noProof/>
              <w:webHidden/>
            </w:rPr>
          </w:r>
          <w:ins w:id="95" w:author="oMN" w:date="2021-04-26T13:33:00Z">
            <w:r w:rsidR="003500AB">
              <w:rPr>
                <w:noProof/>
                <w:webHidden/>
              </w:rPr>
              <w:fldChar w:fldCharType="separate"/>
            </w:r>
            <w:r w:rsidR="003500AB">
              <w:rPr>
                <w:noProof/>
                <w:webHidden/>
              </w:rPr>
              <w:t>20</w:t>
            </w:r>
            <w:r w:rsidR="003500AB">
              <w:rPr>
                <w:noProof/>
                <w:webHidden/>
              </w:rPr>
              <w:fldChar w:fldCharType="end"/>
            </w:r>
            <w:r>
              <w:rPr>
                <w:noProof/>
              </w:rPr>
              <w:fldChar w:fldCharType="end"/>
            </w:r>
          </w:ins>
        </w:p>
        <w:p w14:paraId="06B1E767" w14:textId="72E56B09" w:rsidR="003500AB" w:rsidRDefault="00C23EAC">
          <w:pPr>
            <w:pStyle w:val="Obsah2"/>
            <w:tabs>
              <w:tab w:val="right" w:leader="dot" w:pos="9062"/>
            </w:tabs>
            <w:rPr>
              <w:ins w:id="96" w:author="oMN" w:date="2021-04-26T13:33:00Z"/>
              <w:rFonts w:asciiTheme="minorHAnsi" w:eastAsiaTheme="minorEastAsia" w:hAnsiTheme="minorHAnsi" w:cs="Arial Unicode MS"/>
              <w:noProof/>
              <w:sz w:val="22"/>
              <w:szCs w:val="22"/>
              <w:lang w:bidi="si-LK"/>
            </w:rPr>
          </w:pPr>
          <w:ins w:id="97" w:author="oMN" w:date="2021-04-26T13:33:00Z">
            <w:r>
              <w:fldChar w:fldCharType="begin"/>
            </w:r>
            <w:r>
              <w:instrText xml:space="preserve"> HYPERLINK \l "_Toc70333366" </w:instrText>
            </w:r>
            <w:r>
              <w:fldChar w:fldCharType="separate"/>
            </w:r>
            <w:r w:rsidR="003500AB" w:rsidRPr="003D2CE8">
              <w:rPr>
                <w:rStyle w:val="Hypertextovprepojenie"/>
                <w:noProof/>
              </w:rPr>
              <w:t>4.5  Spoločné princípy výpočtu zamestnanosti v podniku</w:t>
            </w:r>
            <w:r w:rsidR="003500AB">
              <w:rPr>
                <w:noProof/>
                <w:webHidden/>
              </w:rPr>
              <w:tab/>
            </w:r>
            <w:r w:rsidR="003500AB">
              <w:rPr>
                <w:noProof/>
                <w:webHidden/>
              </w:rPr>
              <w:fldChar w:fldCharType="begin"/>
            </w:r>
            <w:r w:rsidR="003500AB">
              <w:rPr>
                <w:noProof/>
                <w:webHidden/>
              </w:rPr>
              <w:instrText xml:space="preserve"> PAGEREF _Toc70333366 \h </w:instrText>
            </w:r>
          </w:ins>
          <w:r w:rsidR="003500AB">
            <w:rPr>
              <w:noProof/>
              <w:webHidden/>
            </w:rPr>
          </w:r>
          <w:ins w:id="98" w:author="oMN" w:date="2021-04-26T13:33:00Z">
            <w:r w:rsidR="003500AB">
              <w:rPr>
                <w:noProof/>
                <w:webHidden/>
              </w:rPr>
              <w:fldChar w:fldCharType="separate"/>
            </w:r>
            <w:r w:rsidR="003500AB">
              <w:rPr>
                <w:noProof/>
                <w:webHidden/>
              </w:rPr>
              <w:t>21</w:t>
            </w:r>
            <w:r w:rsidR="003500AB">
              <w:rPr>
                <w:noProof/>
                <w:webHidden/>
              </w:rPr>
              <w:fldChar w:fldCharType="end"/>
            </w:r>
            <w:r>
              <w:rPr>
                <w:noProof/>
              </w:rPr>
              <w:fldChar w:fldCharType="end"/>
            </w:r>
          </w:ins>
        </w:p>
        <w:p w14:paraId="7206FF6E" w14:textId="10E76C2C" w:rsidR="003500AB" w:rsidRDefault="00C23EAC">
          <w:pPr>
            <w:pStyle w:val="Obsah1"/>
            <w:tabs>
              <w:tab w:val="right" w:leader="dot" w:pos="9062"/>
            </w:tabs>
            <w:rPr>
              <w:ins w:id="99" w:author="oMN" w:date="2021-04-26T13:33:00Z"/>
              <w:rFonts w:asciiTheme="minorHAnsi" w:eastAsiaTheme="minorEastAsia" w:hAnsiTheme="minorHAnsi" w:cs="Arial Unicode MS"/>
              <w:noProof/>
              <w:sz w:val="22"/>
              <w:szCs w:val="22"/>
              <w:lang w:bidi="si-LK"/>
            </w:rPr>
          </w:pPr>
          <w:ins w:id="100" w:author="oMN" w:date="2021-04-26T13:33:00Z">
            <w:r>
              <w:fldChar w:fldCharType="begin"/>
            </w:r>
            <w:r>
              <w:instrText xml:space="preserve"> HYPERLINK \l "_Toc70333367" </w:instrText>
            </w:r>
            <w:r>
              <w:fldChar w:fldCharType="separate"/>
            </w:r>
            <w:r w:rsidR="003500AB" w:rsidRPr="003D2CE8">
              <w:rPr>
                <w:rStyle w:val="Hypertextovprepojenie"/>
                <w:noProof/>
              </w:rPr>
              <w:t>5 Fluktuácia pracovníkov/administratívnych kapacít</w:t>
            </w:r>
            <w:r w:rsidR="003500AB">
              <w:rPr>
                <w:noProof/>
                <w:webHidden/>
              </w:rPr>
              <w:tab/>
            </w:r>
            <w:r w:rsidR="003500AB">
              <w:rPr>
                <w:noProof/>
                <w:webHidden/>
              </w:rPr>
              <w:fldChar w:fldCharType="begin"/>
            </w:r>
            <w:r w:rsidR="003500AB">
              <w:rPr>
                <w:noProof/>
                <w:webHidden/>
              </w:rPr>
              <w:instrText xml:space="preserve"> PAGEREF _Toc70333367 \h </w:instrText>
            </w:r>
          </w:ins>
          <w:r w:rsidR="003500AB">
            <w:rPr>
              <w:noProof/>
              <w:webHidden/>
            </w:rPr>
          </w:r>
          <w:ins w:id="101" w:author="oMN" w:date="2021-04-26T13:33:00Z">
            <w:r w:rsidR="003500AB">
              <w:rPr>
                <w:noProof/>
                <w:webHidden/>
              </w:rPr>
              <w:fldChar w:fldCharType="separate"/>
            </w:r>
            <w:r w:rsidR="003500AB">
              <w:rPr>
                <w:noProof/>
                <w:webHidden/>
              </w:rPr>
              <w:t>25</w:t>
            </w:r>
            <w:r w:rsidR="003500AB">
              <w:rPr>
                <w:noProof/>
                <w:webHidden/>
              </w:rPr>
              <w:fldChar w:fldCharType="end"/>
            </w:r>
            <w:r>
              <w:rPr>
                <w:noProof/>
              </w:rPr>
              <w:fldChar w:fldCharType="end"/>
            </w:r>
          </w:ins>
        </w:p>
        <w:p w14:paraId="118214D4" w14:textId="43C39D99" w:rsidR="003500AB" w:rsidRDefault="00C23EAC">
          <w:pPr>
            <w:pStyle w:val="Obsah1"/>
            <w:tabs>
              <w:tab w:val="right" w:leader="dot" w:pos="9062"/>
            </w:tabs>
            <w:rPr>
              <w:ins w:id="102" w:author="oMN" w:date="2021-04-26T13:33:00Z"/>
              <w:rFonts w:asciiTheme="minorHAnsi" w:eastAsiaTheme="minorEastAsia" w:hAnsiTheme="minorHAnsi" w:cs="Arial Unicode MS"/>
              <w:noProof/>
              <w:sz w:val="22"/>
              <w:szCs w:val="22"/>
              <w:lang w:bidi="si-LK"/>
            </w:rPr>
          </w:pPr>
          <w:ins w:id="103" w:author="oMN" w:date="2021-04-26T13:33:00Z">
            <w:r>
              <w:fldChar w:fldCharType="begin"/>
            </w:r>
            <w:r>
              <w:instrText xml:space="preserve"> HYPERLINK \l "_Toc70333368" </w:instrText>
            </w:r>
            <w:r>
              <w:fldChar w:fldCharType="separate"/>
            </w:r>
            <w:r w:rsidR="003500AB" w:rsidRPr="003D2CE8">
              <w:rPr>
                <w:rStyle w:val="Hypertextovprepojenie"/>
                <w:noProof/>
              </w:rPr>
              <w:t>6 Špecifická terminológia HP Rovnosť mužov a žien a nediskriminácia</w:t>
            </w:r>
            <w:r w:rsidR="003500AB">
              <w:rPr>
                <w:noProof/>
                <w:webHidden/>
              </w:rPr>
              <w:tab/>
            </w:r>
            <w:r w:rsidR="003500AB">
              <w:rPr>
                <w:noProof/>
                <w:webHidden/>
              </w:rPr>
              <w:fldChar w:fldCharType="begin"/>
            </w:r>
            <w:r w:rsidR="003500AB">
              <w:rPr>
                <w:noProof/>
                <w:webHidden/>
              </w:rPr>
              <w:instrText xml:space="preserve"> PAGEREF _Toc70333368 \h </w:instrText>
            </w:r>
          </w:ins>
          <w:r w:rsidR="003500AB">
            <w:rPr>
              <w:noProof/>
              <w:webHidden/>
            </w:rPr>
          </w:r>
          <w:ins w:id="104"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4665B1DA" w14:textId="0C4A2376" w:rsidR="003500AB" w:rsidRDefault="00C23EAC">
          <w:pPr>
            <w:pStyle w:val="Obsah2"/>
            <w:tabs>
              <w:tab w:val="right" w:leader="dot" w:pos="9062"/>
            </w:tabs>
            <w:rPr>
              <w:ins w:id="105" w:author="oMN" w:date="2021-04-26T13:33:00Z"/>
              <w:rFonts w:asciiTheme="minorHAnsi" w:eastAsiaTheme="minorEastAsia" w:hAnsiTheme="minorHAnsi" w:cs="Arial Unicode MS"/>
              <w:noProof/>
              <w:sz w:val="22"/>
              <w:szCs w:val="22"/>
              <w:lang w:bidi="si-LK"/>
            </w:rPr>
          </w:pPr>
          <w:ins w:id="106" w:author="oMN" w:date="2021-04-26T13:33:00Z">
            <w:r>
              <w:fldChar w:fldCharType="begin"/>
            </w:r>
            <w:r>
              <w:instrText xml:space="preserve"> HYPERLINK \l "_Toc70333369" </w:instrText>
            </w:r>
            <w:r>
              <w:fldChar w:fldCharType="separate"/>
            </w:r>
            <w:r w:rsidR="003500AB" w:rsidRPr="003D2CE8">
              <w:rPr>
                <w:rStyle w:val="Hypertextovprepojenie"/>
                <w:noProof/>
              </w:rPr>
              <w:t>Dlhodobo nezamestnaná osoba</w:t>
            </w:r>
            <w:r w:rsidR="003500AB">
              <w:rPr>
                <w:noProof/>
                <w:webHidden/>
              </w:rPr>
              <w:tab/>
            </w:r>
            <w:r w:rsidR="003500AB">
              <w:rPr>
                <w:noProof/>
                <w:webHidden/>
              </w:rPr>
              <w:fldChar w:fldCharType="begin"/>
            </w:r>
            <w:r w:rsidR="003500AB">
              <w:rPr>
                <w:noProof/>
                <w:webHidden/>
              </w:rPr>
              <w:instrText xml:space="preserve"> PAGEREF _Toc70333369 \h </w:instrText>
            </w:r>
          </w:ins>
          <w:r w:rsidR="003500AB">
            <w:rPr>
              <w:noProof/>
              <w:webHidden/>
            </w:rPr>
          </w:r>
          <w:ins w:id="107"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4664D1CF" w14:textId="43CB98AD" w:rsidR="003500AB" w:rsidRDefault="00C23EAC">
          <w:pPr>
            <w:pStyle w:val="Obsah2"/>
            <w:tabs>
              <w:tab w:val="right" w:leader="dot" w:pos="9062"/>
            </w:tabs>
            <w:rPr>
              <w:ins w:id="108" w:author="oMN" w:date="2021-04-26T13:33:00Z"/>
              <w:rFonts w:asciiTheme="minorHAnsi" w:eastAsiaTheme="minorEastAsia" w:hAnsiTheme="minorHAnsi" w:cs="Arial Unicode MS"/>
              <w:noProof/>
              <w:sz w:val="22"/>
              <w:szCs w:val="22"/>
              <w:lang w:bidi="si-LK"/>
            </w:rPr>
          </w:pPr>
          <w:ins w:id="109" w:author="oMN" w:date="2021-04-26T13:33:00Z">
            <w:r>
              <w:fldChar w:fldCharType="begin"/>
            </w:r>
            <w:r>
              <w:instrText xml:space="preserve"> HYPERLINK \l "_Toc70333370" </w:instrText>
            </w:r>
            <w:r>
              <w:fldChar w:fldCharType="separate"/>
            </w:r>
            <w:r w:rsidR="003500AB" w:rsidRPr="003D2CE8">
              <w:rPr>
                <w:rStyle w:val="Hypertextovprepojenie"/>
                <w:noProof/>
              </w:rPr>
              <w:t>Osoba do 25 rokov veku/mladšia ako 25 rokov</w:t>
            </w:r>
            <w:r w:rsidR="003500AB">
              <w:rPr>
                <w:noProof/>
                <w:webHidden/>
              </w:rPr>
              <w:tab/>
            </w:r>
            <w:r w:rsidR="003500AB">
              <w:rPr>
                <w:noProof/>
                <w:webHidden/>
              </w:rPr>
              <w:fldChar w:fldCharType="begin"/>
            </w:r>
            <w:r w:rsidR="003500AB">
              <w:rPr>
                <w:noProof/>
                <w:webHidden/>
              </w:rPr>
              <w:instrText xml:space="preserve"> PAGEREF _Toc70333370 \h </w:instrText>
            </w:r>
          </w:ins>
          <w:r w:rsidR="003500AB">
            <w:rPr>
              <w:noProof/>
              <w:webHidden/>
            </w:rPr>
          </w:r>
          <w:ins w:id="110"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24D1D555" w14:textId="58ED9E84" w:rsidR="003500AB" w:rsidRDefault="00C23EAC">
          <w:pPr>
            <w:pStyle w:val="Obsah2"/>
            <w:tabs>
              <w:tab w:val="right" w:leader="dot" w:pos="9062"/>
            </w:tabs>
            <w:rPr>
              <w:ins w:id="111" w:author="oMN" w:date="2021-04-26T13:33:00Z"/>
              <w:rFonts w:asciiTheme="minorHAnsi" w:eastAsiaTheme="minorEastAsia" w:hAnsiTheme="minorHAnsi" w:cs="Arial Unicode MS"/>
              <w:noProof/>
              <w:sz w:val="22"/>
              <w:szCs w:val="22"/>
              <w:lang w:bidi="si-LK"/>
            </w:rPr>
          </w:pPr>
          <w:ins w:id="112" w:author="oMN" w:date="2021-04-26T13:33:00Z">
            <w:r>
              <w:fldChar w:fldCharType="begin"/>
            </w:r>
            <w:r>
              <w:instrText xml:space="preserve"> HYPERLINK \l "_Toc70333371" </w:instrText>
            </w:r>
            <w:r>
              <w:fldChar w:fldCharType="separate"/>
            </w:r>
            <w:r w:rsidR="003500AB" w:rsidRPr="003D2CE8">
              <w:rPr>
                <w:rStyle w:val="Hypertextovprepojenie"/>
                <w:noProof/>
              </w:rPr>
              <w:t>Osoba mladšia ako 29 rokov</w:t>
            </w:r>
            <w:r w:rsidR="003500AB">
              <w:rPr>
                <w:noProof/>
                <w:webHidden/>
              </w:rPr>
              <w:tab/>
            </w:r>
            <w:r w:rsidR="003500AB">
              <w:rPr>
                <w:noProof/>
                <w:webHidden/>
              </w:rPr>
              <w:fldChar w:fldCharType="begin"/>
            </w:r>
            <w:r w:rsidR="003500AB">
              <w:rPr>
                <w:noProof/>
                <w:webHidden/>
              </w:rPr>
              <w:instrText xml:space="preserve"> PAGEREF _Toc70333371 \h </w:instrText>
            </w:r>
          </w:ins>
          <w:r w:rsidR="003500AB">
            <w:rPr>
              <w:noProof/>
              <w:webHidden/>
            </w:rPr>
          </w:r>
          <w:ins w:id="113"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20F1DD45" w14:textId="26935131" w:rsidR="003500AB" w:rsidRDefault="00C23EAC">
          <w:pPr>
            <w:pStyle w:val="Obsah2"/>
            <w:tabs>
              <w:tab w:val="right" w:leader="dot" w:pos="9062"/>
            </w:tabs>
            <w:rPr>
              <w:ins w:id="114" w:author="oMN" w:date="2021-04-26T13:33:00Z"/>
              <w:rFonts w:asciiTheme="minorHAnsi" w:eastAsiaTheme="minorEastAsia" w:hAnsiTheme="minorHAnsi" w:cs="Arial Unicode MS"/>
              <w:noProof/>
              <w:sz w:val="22"/>
              <w:szCs w:val="22"/>
              <w:lang w:bidi="si-LK"/>
            </w:rPr>
          </w:pPr>
          <w:ins w:id="115" w:author="oMN" w:date="2021-04-26T13:33:00Z">
            <w:r>
              <w:fldChar w:fldCharType="begin"/>
            </w:r>
            <w:r>
              <w:instrText xml:space="preserve"> HYPERLINK \l "_Toc70333372" </w:instrText>
            </w:r>
            <w:r>
              <w:fldChar w:fldCharType="separate"/>
            </w:r>
            <w:r w:rsidR="003500AB" w:rsidRPr="003D2CE8">
              <w:rPr>
                <w:rStyle w:val="Hypertextovprepojenie"/>
                <w:noProof/>
              </w:rPr>
              <w:t>Osoba nad 50 rokov veku/staršia ako 50 rokov</w:t>
            </w:r>
            <w:r w:rsidR="003500AB">
              <w:rPr>
                <w:noProof/>
                <w:webHidden/>
              </w:rPr>
              <w:tab/>
            </w:r>
            <w:r w:rsidR="003500AB">
              <w:rPr>
                <w:noProof/>
                <w:webHidden/>
              </w:rPr>
              <w:fldChar w:fldCharType="begin"/>
            </w:r>
            <w:r w:rsidR="003500AB">
              <w:rPr>
                <w:noProof/>
                <w:webHidden/>
              </w:rPr>
              <w:instrText xml:space="preserve"> PAGEREF _Toc70333372 \h </w:instrText>
            </w:r>
          </w:ins>
          <w:r w:rsidR="003500AB">
            <w:rPr>
              <w:noProof/>
              <w:webHidden/>
            </w:rPr>
          </w:r>
          <w:ins w:id="116"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79C26D2A" w14:textId="6E6CFADD" w:rsidR="003500AB" w:rsidRDefault="00C23EAC">
          <w:pPr>
            <w:pStyle w:val="Obsah2"/>
            <w:tabs>
              <w:tab w:val="right" w:leader="dot" w:pos="9062"/>
            </w:tabs>
            <w:rPr>
              <w:ins w:id="117" w:author="oMN" w:date="2021-04-26T13:33:00Z"/>
              <w:rFonts w:asciiTheme="minorHAnsi" w:eastAsiaTheme="minorEastAsia" w:hAnsiTheme="minorHAnsi" w:cs="Arial Unicode MS"/>
              <w:noProof/>
              <w:sz w:val="22"/>
              <w:szCs w:val="22"/>
              <w:lang w:bidi="si-LK"/>
            </w:rPr>
          </w:pPr>
          <w:ins w:id="118" w:author="oMN" w:date="2021-04-26T13:33:00Z">
            <w:r>
              <w:fldChar w:fldCharType="begin"/>
            </w:r>
            <w:r>
              <w:instrText xml:space="preserve"> HYPERLINK \l "_Toc70333373" </w:instrText>
            </w:r>
            <w:r>
              <w:fldChar w:fldCharType="separate"/>
            </w:r>
            <w:r w:rsidR="003500AB" w:rsidRPr="003D2CE8">
              <w:rPr>
                <w:rStyle w:val="Hypertextovprepojenie"/>
                <w:noProof/>
              </w:rPr>
              <w:t>Osoba nad 54 rokov veku/staršia ako 54 rokov</w:t>
            </w:r>
            <w:r w:rsidR="003500AB">
              <w:rPr>
                <w:noProof/>
                <w:webHidden/>
              </w:rPr>
              <w:tab/>
            </w:r>
            <w:r w:rsidR="003500AB">
              <w:rPr>
                <w:noProof/>
                <w:webHidden/>
              </w:rPr>
              <w:fldChar w:fldCharType="begin"/>
            </w:r>
            <w:r w:rsidR="003500AB">
              <w:rPr>
                <w:noProof/>
                <w:webHidden/>
              </w:rPr>
              <w:instrText xml:space="preserve"> PAGEREF _Toc70333373 \h </w:instrText>
            </w:r>
          </w:ins>
          <w:r w:rsidR="003500AB">
            <w:rPr>
              <w:noProof/>
              <w:webHidden/>
            </w:rPr>
          </w:r>
          <w:ins w:id="119"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32E2E0F1" w14:textId="29DF734E" w:rsidR="003500AB" w:rsidRDefault="00C23EAC">
          <w:pPr>
            <w:pStyle w:val="Obsah2"/>
            <w:tabs>
              <w:tab w:val="right" w:leader="dot" w:pos="9062"/>
            </w:tabs>
            <w:rPr>
              <w:ins w:id="120" w:author="oMN" w:date="2021-04-26T13:33:00Z"/>
              <w:rFonts w:asciiTheme="minorHAnsi" w:eastAsiaTheme="minorEastAsia" w:hAnsiTheme="minorHAnsi" w:cs="Arial Unicode MS"/>
              <w:noProof/>
              <w:sz w:val="22"/>
              <w:szCs w:val="22"/>
              <w:lang w:bidi="si-LK"/>
            </w:rPr>
          </w:pPr>
          <w:ins w:id="121" w:author="oMN" w:date="2021-04-26T13:33:00Z">
            <w:r>
              <w:fldChar w:fldCharType="begin"/>
            </w:r>
            <w:r>
              <w:instrText xml:space="preserve"> HYPERLINK \l "_Toc70333374" </w:instrText>
            </w:r>
            <w:r>
              <w:fldChar w:fldCharType="separate"/>
            </w:r>
            <w:r w:rsidR="003500AB" w:rsidRPr="003D2CE8">
              <w:rPr>
                <w:rStyle w:val="Hypertextovprepojenie"/>
                <w:noProof/>
              </w:rPr>
              <w:t>Osoba so zdravotným postihnutím</w:t>
            </w:r>
            <w:r w:rsidR="003500AB">
              <w:rPr>
                <w:noProof/>
                <w:webHidden/>
              </w:rPr>
              <w:tab/>
            </w:r>
            <w:r w:rsidR="003500AB">
              <w:rPr>
                <w:noProof/>
                <w:webHidden/>
              </w:rPr>
              <w:fldChar w:fldCharType="begin"/>
            </w:r>
            <w:r w:rsidR="003500AB">
              <w:rPr>
                <w:noProof/>
                <w:webHidden/>
              </w:rPr>
              <w:instrText xml:space="preserve"> PAGEREF _Toc70333374 \h </w:instrText>
            </w:r>
          </w:ins>
          <w:r w:rsidR="003500AB">
            <w:rPr>
              <w:noProof/>
              <w:webHidden/>
            </w:rPr>
          </w:r>
          <w:ins w:id="122"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44DC3A9E" w14:textId="10C00C6C" w:rsidR="003500AB" w:rsidRDefault="00C23EAC">
          <w:pPr>
            <w:pStyle w:val="Obsah2"/>
            <w:tabs>
              <w:tab w:val="right" w:leader="dot" w:pos="9062"/>
            </w:tabs>
            <w:rPr>
              <w:ins w:id="123" w:author="oMN" w:date="2021-04-26T13:33:00Z"/>
              <w:rFonts w:asciiTheme="minorHAnsi" w:eastAsiaTheme="minorEastAsia" w:hAnsiTheme="minorHAnsi" w:cs="Arial Unicode MS"/>
              <w:noProof/>
              <w:sz w:val="22"/>
              <w:szCs w:val="22"/>
              <w:lang w:bidi="si-LK"/>
            </w:rPr>
          </w:pPr>
          <w:ins w:id="124" w:author="oMN" w:date="2021-04-26T13:33:00Z">
            <w:r>
              <w:fldChar w:fldCharType="begin"/>
            </w:r>
            <w:r>
              <w:instrText xml:space="preserve"> HYPERLINK \l "_Toc70333375" </w:instrText>
            </w:r>
            <w:r>
              <w:fldChar w:fldCharType="separate"/>
            </w:r>
            <w:r w:rsidR="003500AB" w:rsidRPr="003D2CE8">
              <w:rPr>
                <w:rStyle w:val="Hypertextovprepojenie"/>
                <w:noProof/>
              </w:rPr>
              <w:t>Príslušník tretej krajiny</w:t>
            </w:r>
            <w:r w:rsidR="003500AB">
              <w:rPr>
                <w:noProof/>
                <w:webHidden/>
              </w:rPr>
              <w:tab/>
            </w:r>
            <w:r w:rsidR="003500AB">
              <w:rPr>
                <w:noProof/>
                <w:webHidden/>
              </w:rPr>
              <w:fldChar w:fldCharType="begin"/>
            </w:r>
            <w:r w:rsidR="003500AB">
              <w:rPr>
                <w:noProof/>
                <w:webHidden/>
              </w:rPr>
              <w:instrText xml:space="preserve"> PAGEREF _Toc70333375 \h </w:instrText>
            </w:r>
          </w:ins>
          <w:r w:rsidR="003500AB">
            <w:rPr>
              <w:noProof/>
              <w:webHidden/>
            </w:rPr>
          </w:r>
          <w:ins w:id="125" w:author="oMN" w:date="2021-04-26T13:33:00Z">
            <w:r w:rsidR="003500AB">
              <w:rPr>
                <w:noProof/>
                <w:webHidden/>
              </w:rPr>
              <w:fldChar w:fldCharType="separate"/>
            </w:r>
            <w:r w:rsidR="003500AB">
              <w:rPr>
                <w:noProof/>
                <w:webHidden/>
              </w:rPr>
              <w:t>27</w:t>
            </w:r>
            <w:r w:rsidR="003500AB">
              <w:rPr>
                <w:noProof/>
                <w:webHidden/>
              </w:rPr>
              <w:fldChar w:fldCharType="end"/>
            </w:r>
            <w:r>
              <w:rPr>
                <w:noProof/>
              </w:rPr>
              <w:fldChar w:fldCharType="end"/>
            </w:r>
          </w:ins>
        </w:p>
        <w:p w14:paraId="39F8E950" w14:textId="2A2ECE92" w:rsidR="006D24D9" w:rsidRDefault="006D24D9">
          <w:r>
            <w:rPr>
              <w:b/>
              <w:bCs/>
              <w:noProof/>
            </w:rPr>
            <w:fldChar w:fldCharType="end"/>
          </w:r>
        </w:p>
      </w:sdtContent>
    </w:sdt>
    <w:p w14:paraId="1D1B74C9" w14:textId="77777777" w:rsidR="006D24D9" w:rsidRDefault="006D24D9" w:rsidP="006D24D9"/>
    <w:p w14:paraId="415C0AE0" w14:textId="77777777" w:rsidR="00BB4C82" w:rsidRDefault="00BB4C82" w:rsidP="006D24D9">
      <w:pPr>
        <w:pStyle w:val="Nadpis1"/>
        <w:sectPr w:rsidR="00BB4C82" w:rsidSect="006D7A92">
          <w:headerReference w:type="default" r:id="rId8"/>
          <w:footerReference w:type="default" r:id="rId9"/>
          <w:pgSz w:w="11906" w:h="16838"/>
          <w:pgMar w:top="1417" w:right="1417" w:bottom="1417" w:left="1417" w:header="284" w:footer="708" w:gutter="0"/>
          <w:pgNumType w:start="1"/>
          <w:cols w:space="708"/>
          <w:docGrid w:linePitch="360"/>
        </w:sectPr>
      </w:pPr>
    </w:p>
    <w:p w14:paraId="3AECD466" w14:textId="46CFFF4C" w:rsidR="004B41CD" w:rsidRPr="004B41CD" w:rsidRDefault="004B41CD" w:rsidP="00265A29">
      <w:pPr>
        <w:jc w:val="both"/>
        <w:rPr>
          <w:b/>
        </w:rPr>
      </w:pPr>
      <w:r w:rsidRPr="004B41CD">
        <w:lastRenderedPageBreak/>
        <w:t>Výklad vybraných pojmov slúži výlučne pre účely ČMU</w:t>
      </w:r>
      <w:r>
        <w:t xml:space="preserve"> a popisuje náležitosti, ktoré sú uplatňované v rámci ČMU. Ak sa v ČMU vyskytuje niektorý z nasledovných </w:t>
      </w:r>
      <w:r w:rsidRPr="004B41CD">
        <w:t xml:space="preserve"> </w:t>
      </w:r>
      <w:r>
        <w:t xml:space="preserve">pojmov, má v rámci ČMU len tento význam. </w:t>
      </w:r>
    </w:p>
    <w:p w14:paraId="031A14A3" w14:textId="2F0974A9" w:rsidR="00F7211A" w:rsidRDefault="001C2538" w:rsidP="001C2538">
      <w:pPr>
        <w:pStyle w:val="Nadpis1"/>
        <w:jc w:val="both"/>
      </w:pPr>
      <w:bookmarkStart w:id="133" w:name="_Toc509218169"/>
      <w:bookmarkStart w:id="134" w:name="_Toc7434128"/>
      <w:bookmarkStart w:id="135" w:name="_Toc23337168"/>
      <w:bookmarkStart w:id="136" w:name="_Toc37769153"/>
      <w:bookmarkStart w:id="137" w:name="_Toc54358030"/>
      <w:bookmarkStart w:id="138" w:name="_Toc70333351"/>
      <w:r>
        <w:t xml:space="preserve">1 </w:t>
      </w:r>
      <w:r w:rsidR="00F7211A">
        <w:t xml:space="preserve">Ročná a kumulatívna hodnota </w:t>
      </w:r>
      <w:r w:rsidR="00EB177E">
        <w:t>vo vykazovaní</w:t>
      </w:r>
      <w:r w:rsidR="00F7211A">
        <w:t xml:space="preserve"> merateľných ukazovateľov</w:t>
      </w:r>
      <w:r w:rsidR="001C4661">
        <w:t>/iných údajov</w:t>
      </w:r>
      <w:bookmarkEnd w:id="133"/>
      <w:bookmarkEnd w:id="134"/>
      <w:bookmarkEnd w:id="135"/>
      <w:bookmarkEnd w:id="136"/>
      <w:bookmarkEnd w:id="137"/>
      <w:bookmarkEnd w:id="138"/>
    </w:p>
    <w:p w14:paraId="1A965BDA" w14:textId="77777777" w:rsidR="00E614BC" w:rsidRDefault="00E614BC" w:rsidP="00F7211A">
      <w:pPr>
        <w:jc w:val="both"/>
      </w:pPr>
    </w:p>
    <w:p w14:paraId="154E7B3D" w14:textId="487E0D51" w:rsidR="00B42C98" w:rsidRDefault="00F7211A" w:rsidP="00F7211A">
      <w:pPr>
        <w:jc w:val="both"/>
      </w:pPr>
      <w:r>
        <w:t>Nástroje monitorovania projektov –</w:t>
      </w:r>
      <w:r w:rsidR="00350D2D">
        <w:t xml:space="preserve"> M</w:t>
      </w:r>
      <w:r>
        <w:t xml:space="preserve">onitorovacia </w:t>
      </w:r>
      <w:r w:rsidR="00350D2D">
        <w:t>správa</w:t>
      </w:r>
      <w:r>
        <w:t xml:space="preserve"> projektu </w:t>
      </w:r>
      <w:r w:rsidR="000878B7">
        <w:t xml:space="preserve">(ďalej len </w:t>
      </w:r>
      <w:r w:rsidR="00523BB9">
        <w:t>„</w:t>
      </w:r>
      <w:r w:rsidR="000878B7">
        <w:t>MS</w:t>
      </w:r>
      <w:r w:rsidR="00523BB9">
        <w:t>“</w:t>
      </w:r>
      <w:r w:rsidR="000878B7">
        <w:t>) -</w:t>
      </w:r>
      <w:r>
        <w:t>výročná</w:t>
      </w:r>
      <w:r w:rsidR="00B24EEF">
        <w:t xml:space="preserve">, </w:t>
      </w:r>
      <w:r w:rsidR="00FB6D60">
        <w:t xml:space="preserve">mimoriadna, </w:t>
      </w:r>
      <w:r>
        <w:t>záverečná alebo následná</w:t>
      </w:r>
      <w:r w:rsidR="00001F08">
        <w:t>,</w:t>
      </w:r>
      <w:r>
        <w:t xml:space="preserve"> </w:t>
      </w:r>
      <w:r w:rsidR="00350D2D">
        <w:t>a </w:t>
      </w:r>
      <w:r w:rsidR="00382B61">
        <w:t>d</w:t>
      </w:r>
      <w:r w:rsidR="00350D2D">
        <w:t>oplňujúce monitorovacie údaje</w:t>
      </w:r>
      <w:r w:rsidR="00A148D1">
        <w:t xml:space="preserve"> k </w:t>
      </w:r>
      <w:r w:rsidR="001A0D4B">
        <w:t>ŽoP</w:t>
      </w:r>
      <w:r w:rsidR="00350D2D">
        <w:t xml:space="preserve"> - </w:t>
      </w:r>
      <w:r w:rsidR="00DE3DC5">
        <w:t>požadujú</w:t>
      </w:r>
      <w:r>
        <w:t xml:space="preserve"> v rámci vykazovania hodnôt </w:t>
      </w:r>
      <w:r w:rsidR="00523BB9">
        <w:t>MU</w:t>
      </w:r>
      <w:r w:rsidR="00350D2D">
        <w:t>/iných údajov</w:t>
      </w:r>
      <w:r>
        <w:t xml:space="preserve"> vyplnenie dosiahnutej ročnej a kumulatívnej hodnoty </w:t>
      </w:r>
      <w:r w:rsidR="00523BB9">
        <w:t>MU</w:t>
      </w:r>
      <w:r w:rsidR="00350D2D">
        <w:t>/iného údaj</w:t>
      </w:r>
      <w:r w:rsidR="00B761E9">
        <w:t>a</w:t>
      </w:r>
      <w:bookmarkStart w:id="139" w:name="_Ref66966513"/>
      <w:r w:rsidR="00722D7B">
        <w:rPr>
          <w:rStyle w:val="Odkaznapoznmkupodiarou"/>
        </w:rPr>
        <w:footnoteReference w:id="2"/>
      </w:r>
      <w:bookmarkEnd w:id="139"/>
      <w:r w:rsidR="00B42C98">
        <w:t>.</w:t>
      </w:r>
    </w:p>
    <w:p w14:paraId="535CBB94" w14:textId="0ED386D1" w:rsidR="00F7211A" w:rsidRDefault="00F7211A" w:rsidP="001F7230">
      <w:pPr>
        <w:pStyle w:val="Nadpis2"/>
        <w:numPr>
          <w:ilvl w:val="1"/>
          <w:numId w:val="28"/>
        </w:numPr>
      </w:pPr>
      <w:bookmarkStart w:id="140" w:name="_Toc509218170"/>
      <w:bookmarkStart w:id="141" w:name="_Toc7434129"/>
      <w:bookmarkStart w:id="142" w:name="_Toc23337169"/>
      <w:bookmarkStart w:id="143" w:name="_Toc37769154"/>
      <w:bookmarkStart w:id="144" w:name="_Toc54358031"/>
      <w:bookmarkStart w:id="145" w:name="_Toc70333352"/>
      <w:r>
        <w:t>Ročná hodnota merateľného ukazovateľa</w:t>
      </w:r>
      <w:r w:rsidR="001C4661">
        <w:t>/iného údaj</w:t>
      </w:r>
      <w:r w:rsidR="00B761E9">
        <w:t>a</w:t>
      </w:r>
      <w:bookmarkEnd w:id="140"/>
      <w:bookmarkEnd w:id="141"/>
      <w:bookmarkEnd w:id="142"/>
      <w:bookmarkEnd w:id="143"/>
      <w:bookmarkEnd w:id="144"/>
      <w:bookmarkEnd w:id="145"/>
    </w:p>
    <w:p w14:paraId="1014379E" w14:textId="77777777" w:rsidR="001F7230" w:rsidRPr="001F7230" w:rsidRDefault="001F7230" w:rsidP="001F7230"/>
    <w:p w14:paraId="2794FBDA" w14:textId="527C00B0" w:rsidR="005119F5" w:rsidRDefault="005119F5" w:rsidP="00F7211A">
      <w:pPr>
        <w:jc w:val="both"/>
      </w:pPr>
      <w:r w:rsidRPr="005119F5">
        <w:rPr>
          <w:b/>
        </w:rPr>
        <w:t>Ročná hodnota</w:t>
      </w:r>
      <w:r>
        <w:t xml:space="preserve"> predstavuje hodnotu</w:t>
      </w:r>
      <w:r w:rsidR="007B7BD0">
        <w:t xml:space="preserve"> </w:t>
      </w:r>
      <w:ins w:id="146" w:author="oMN" w:date="2021-04-26T13:33:00Z">
        <w:r w:rsidR="007B7BD0" w:rsidRPr="003500AB">
          <w:rPr>
            <w:bCs/>
          </w:rPr>
          <w:t>(</w:t>
        </w:r>
        <w:r w:rsidR="007B7BD0" w:rsidRPr="003500AB">
          <w:t>ročný prírastok/ročný úbytok, resp. inú ročnú hodnotu, v súlade s definíciou MU/iného údaja)</w:t>
        </w:r>
        <w:r>
          <w:t xml:space="preserve"> </w:t>
        </w:r>
      </w:ins>
      <w:r>
        <w:t>dosiahnutú počas monitorovaného obdobia</w:t>
      </w:r>
      <w:del w:id="147" w:author="oMN" w:date="2021-04-26T13:33:00Z">
        <w:r>
          <w:delText xml:space="preserve"> v danom roku</w:delText>
        </w:r>
      </w:del>
      <w:r>
        <w:t>.</w:t>
      </w:r>
    </w:p>
    <w:p w14:paraId="0FC08FEC" w14:textId="70CDC3BD" w:rsidR="00325F81" w:rsidRDefault="00325F81" w:rsidP="00F7211A">
      <w:pPr>
        <w:jc w:val="both"/>
      </w:pPr>
      <w:r>
        <w:t>Keďže definícia ročnej hodnoty sa v súvislosti s</w:t>
      </w:r>
      <w:r w:rsidR="00BA7AA8">
        <w:t xml:space="preserve"> vykonávanou praxou pre jednotlivé RO/SO môže odlišovať, </w:t>
      </w:r>
      <w:r>
        <w:t>RO/SO usmernia prijímateľov</w:t>
      </w:r>
      <w:r w:rsidR="007C1356">
        <w:t xml:space="preserve"> </w:t>
      </w:r>
      <w:r w:rsidR="007C1356" w:rsidRPr="007C1356">
        <w:t>v Príručke pre prijímateľa,</w:t>
      </w:r>
      <w:r>
        <w:t xml:space="preserve"> v </w:t>
      </w:r>
      <w:del w:id="148" w:author="oMN" w:date="2021-04-26T13:33:00Z">
        <w:r>
          <w:delText>zmluve</w:delText>
        </w:r>
      </w:del>
      <w:ins w:id="149" w:author="oMN" w:date="2021-04-26T13:33:00Z">
        <w:r w:rsidR="00E33C4F">
          <w:t>Z</w:t>
        </w:r>
        <w:r>
          <w:t>mluve</w:t>
        </w:r>
      </w:ins>
      <w:r>
        <w:t xml:space="preserve"> o</w:t>
      </w:r>
      <w:r w:rsidR="003C035B">
        <w:t> </w:t>
      </w:r>
      <w:r>
        <w:t>NFP</w:t>
      </w:r>
      <w:r w:rsidR="003C035B">
        <w:t xml:space="preserve"> </w:t>
      </w:r>
      <w:r w:rsidR="003C035B" w:rsidRPr="003C035B">
        <w:t>alebo Rozhodnut</w:t>
      </w:r>
      <w:r w:rsidR="003C035B">
        <w:t>í</w:t>
      </w:r>
      <w:r w:rsidR="003C035B" w:rsidRPr="003C035B">
        <w:t xml:space="preserve"> o schválení ŽoNFP pri projektoch, kde sa nerobí </w:t>
      </w:r>
      <w:del w:id="150" w:author="oMN" w:date="2021-04-26T13:33:00Z">
        <w:r w:rsidR="003C035B" w:rsidRPr="003C035B">
          <w:delText>zmluva</w:delText>
        </w:r>
      </w:del>
      <w:ins w:id="151" w:author="oMN" w:date="2021-04-26T13:33:00Z">
        <w:r w:rsidR="00E33C4F">
          <w:t>Z</w:t>
        </w:r>
        <w:r w:rsidR="003C035B" w:rsidRPr="003C035B">
          <w:t>mluva</w:t>
        </w:r>
      </w:ins>
      <w:r w:rsidR="003C035B" w:rsidRPr="003C035B">
        <w:t xml:space="preserve"> o</w:t>
      </w:r>
      <w:del w:id="152" w:author="oMN" w:date="2021-04-26T13:33:00Z">
        <w:r w:rsidR="003C035B" w:rsidRPr="003C035B">
          <w:delText xml:space="preserve"> </w:delText>
        </w:r>
      </w:del>
      <w:ins w:id="153" w:author="oMN" w:date="2021-04-26T13:33:00Z">
        <w:r w:rsidR="00581353">
          <w:t> </w:t>
        </w:r>
      </w:ins>
      <w:r w:rsidR="003C035B" w:rsidRPr="003C035B">
        <w:t>NFP</w:t>
      </w:r>
      <w:ins w:id="154" w:author="oMN" w:date="2021-04-26T13:33:00Z">
        <w:r w:rsidR="00581353">
          <w:t xml:space="preserve"> alebo v inej relevantnej dokumentácii</w:t>
        </w:r>
      </w:ins>
      <w:r w:rsidR="00BA7AA8">
        <w:t xml:space="preserve">, či ročná hodnota predstavuje: </w:t>
      </w:r>
    </w:p>
    <w:p w14:paraId="42C36987" w14:textId="77777777" w:rsidR="00905879" w:rsidRDefault="00905879" w:rsidP="00F7211A">
      <w:pPr>
        <w:jc w:val="both"/>
      </w:pPr>
    </w:p>
    <w:p w14:paraId="5904E412" w14:textId="3C007A26" w:rsidR="00BA7AA8" w:rsidRPr="00925BF0" w:rsidRDefault="00294297" w:rsidP="00502111">
      <w:pPr>
        <w:pStyle w:val="Odsekzoznamu"/>
        <w:numPr>
          <w:ilvl w:val="0"/>
          <w:numId w:val="14"/>
        </w:numPr>
        <w:jc w:val="both"/>
      </w:pPr>
      <w:r w:rsidRPr="003500AB">
        <w:rPr>
          <w:b/>
        </w:rPr>
        <w:t>h</w:t>
      </w:r>
      <w:r w:rsidR="00F7211A" w:rsidRPr="003500AB">
        <w:rPr>
          <w:b/>
        </w:rPr>
        <w:t>odnotu</w:t>
      </w:r>
      <w:r w:rsidRPr="003500AB">
        <w:rPr>
          <w:b/>
        </w:rPr>
        <w:t xml:space="preserve"> </w:t>
      </w:r>
      <w:r w:rsidR="00F7211A" w:rsidRPr="007C5D18">
        <w:rPr>
          <w:b/>
        </w:rPr>
        <w:t>dosiahnutú za</w:t>
      </w:r>
      <w:r w:rsidR="00801907">
        <w:rPr>
          <w:b/>
        </w:rPr>
        <w:t xml:space="preserve"> monitorované obdobie</w:t>
      </w:r>
      <w:r w:rsidR="00F7211A" w:rsidRPr="007C5D18">
        <w:rPr>
          <w:b/>
        </w:rPr>
        <w:t xml:space="preserve"> </w:t>
      </w:r>
      <w:r w:rsidR="00BC4427">
        <w:rPr>
          <w:b/>
        </w:rPr>
        <w:t>(nemusí sa kryť s obdobím kalendárneho roka):</w:t>
      </w:r>
    </w:p>
    <w:p w14:paraId="2BAE61F4" w14:textId="751FD87E" w:rsidR="00BA7AA8" w:rsidRDefault="00BA7AA8" w:rsidP="00502111">
      <w:pPr>
        <w:pStyle w:val="Odsekzoznamu"/>
        <w:numPr>
          <w:ilvl w:val="0"/>
          <w:numId w:val="21"/>
        </w:numPr>
        <w:jc w:val="both"/>
      </w:pPr>
      <w:r>
        <w:t>posledných 12 mesiacov predchádzajúcich konečnému dátumu monitorovaného obdobia,</w:t>
      </w:r>
    </w:p>
    <w:p w14:paraId="5BF09831" w14:textId="3C7CDFEA" w:rsidR="00BA7AA8" w:rsidRDefault="00BA7AA8" w:rsidP="00502111">
      <w:pPr>
        <w:pStyle w:val="Odsekzoznamu"/>
        <w:numPr>
          <w:ilvl w:val="0"/>
          <w:numId w:val="21"/>
        </w:numPr>
        <w:jc w:val="both"/>
      </w:pPr>
      <w:r>
        <w:t>menej ako 12 mesiacov – ak je monitorované obdobie kratšie ako 12 mesiacov</w:t>
      </w:r>
      <w:r w:rsidR="00BC4427">
        <w:t xml:space="preserve"> (</w:t>
      </w:r>
      <w:r w:rsidR="001B32A4">
        <w:t xml:space="preserve">napr. </w:t>
      </w:r>
      <w:r w:rsidR="00BC4427">
        <w:t>v prípade 1. výročnej MS</w:t>
      </w:r>
      <w:r w:rsidR="00801907">
        <w:t xml:space="preserve">, doplňujúcich monitorovacích údajov k ŽoP, </w:t>
      </w:r>
      <w:r w:rsidR="00382B61">
        <w:t>m</w:t>
      </w:r>
      <w:r w:rsidR="001A47DA">
        <w:t xml:space="preserve">imoriadnej </w:t>
      </w:r>
      <w:r w:rsidR="00A148D1">
        <w:t>MS</w:t>
      </w:r>
      <w:r w:rsidR="00CD779F">
        <w:t>, záverečnej MS</w:t>
      </w:r>
      <w:r w:rsidR="00BC4427">
        <w:t>)</w:t>
      </w:r>
    </w:p>
    <w:p w14:paraId="380B85BD" w14:textId="0B92976F" w:rsidR="00BA7AA8" w:rsidRDefault="00BA7AA8" w:rsidP="00502111">
      <w:pPr>
        <w:pStyle w:val="Odsekzoznamu"/>
        <w:numPr>
          <w:ilvl w:val="0"/>
          <w:numId w:val="21"/>
        </w:numPr>
        <w:jc w:val="both"/>
        <w:rPr>
          <w:ins w:id="155" w:author="oMN" w:date="2021-04-26T13:33:00Z"/>
        </w:rPr>
      </w:pPr>
      <w:r>
        <w:t>viac ako 12 mesiacov – ak je monitorované obdobie dlhšie ako 12 mesiacov (</w:t>
      </w:r>
      <w:ins w:id="156" w:author="oMN" w:date="2021-04-26T13:33:00Z">
        <w:r w:rsidR="00581353">
          <w:t xml:space="preserve">napr. </w:t>
        </w:r>
      </w:ins>
      <w:r>
        <w:t xml:space="preserve">v prípade </w:t>
      </w:r>
      <w:r w:rsidR="00581353">
        <w:t xml:space="preserve">1. </w:t>
      </w:r>
      <w:ins w:id="157" w:author="oMN" w:date="2021-04-26T13:33:00Z">
        <w:r w:rsidR="00581353">
          <w:t xml:space="preserve">výročnej MS, </w:t>
        </w:r>
        <w:r>
          <w:t>1</w:t>
        </w:r>
        <w:r w:rsidR="00BC4427">
          <w:t>.</w:t>
        </w:r>
        <w:r>
          <w:t xml:space="preserve"> </w:t>
        </w:r>
      </w:ins>
      <w:r>
        <w:t>následnej MS)</w:t>
      </w:r>
    </w:p>
    <w:p w14:paraId="11C83E97" w14:textId="77777777" w:rsidR="007B7BD0" w:rsidRDefault="007B7BD0">
      <w:pPr>
        <w:pStyle w:val="Odsekzoznamu"/>
        <w:ind w:left="1770"/>
        <w:jc w:val="both"/>
        <w:pPrChange w:id="158" w:author="oMN" w:date="2021-04-26T13:33:00Z">
          <w:pPr>
            <w:pStyle w:val="Odsekzoznamu"/>
            <w:numPr>
              <w:numId w:val="21"/>
            </w:numPr>
            <w:ind w:left="1770" w:hanging="360"/>
            <w:jc w:val="both"/>
          </w:pPr>
        </w:pPrChange>
      </w:pPr>
    </w:p>
    <w:p w14:paraId="5249AFA3" w14:textId="3AFE9059" w:rsidR="00350D2D" w:rsidRDefault="00F7211A" w:rsidP="00502111">
      <w:pPr>
        <w:pStyle w:val="Odsekzoznamu"/>
        <w:numPr>
          <w:ilvl w:val="0"/>
          <w:numId w:val="14"/>
        </w:numPr>
        <w:jc w:val="both"/>
      </w:pPr>
      <w:r w:rsidRPr="00F7211A">
        <w:t xml:space="preserve"> </w:t>
      </w:r>
      <w:r w:rsidR="00350D2D" w:rsidRPr="00BC4427">
        <w:rPr>
          <w:b/>
        </w:rPr>
        <w:t>hodnotu</w:t>
      </w:r>
      <w:r w:rsidR="00294297" w:rsidRPr="003500AB">
        <w:rPr>
          <w:b/>
        </w:rPr>
        <w:t xml:space="preserve"> </w:t>
      </w:r>
      <w:r w:rsidR="00350D2D" w:rsidRPr="00BC4427">
        <w:rPr>
          <w:b/>
        </w:rPr>
        <w:t>dosiahnutú v príslušnom kalendárnom roku</w:t>
      </w:r>
      <w:r w:rsidR="00BC4427">
        <w:t xml:space="preserve"> - a</w:t>
      </w:r>
      <w:r w:rsidR="00350D2D" w:rsidRPr="00F7211A">
        <w:t>k monitorované obdobie zahŕňa viac ako jeden kalendárny rok, RO/SO bližšie usmerní prijímateľa, ktorý kalendárny rok je relevantný pre vykazovanie dosiahnutých ročných hodnôt</w:t>
      </w:r>
      <w:r w:rsidR="00BC4427">
        <w:t xml:space="preserve"> (napr</w:t>
      </w:r>
      <w:r w:rsidR="00350D2D" w:rsidRPr="00F7211A">
        <w:t>.</w:t>
      </w:r>
      <w:r w:rsidR="00BC4427">
        <w:t xml:space="preserve"> pri monitorovanom období od 31.3.2017 do 11.1</w:t>
      </w:r>
      <w:r w:rsidR="005C1C1B">
        <w:t>1</w:t>
      </w:r>
      <w:r w:rsidR="00BC4427">
        <w:t>.2018</w:t>
      </w:r>
      <w:r w:rsidR="005C1C1B">
        <w:t>)</w:t>
      </w:r>
      <w:r w:rsidR="00BC4427">
        <w:t xml:space="preserve"> sa zadá hodnota k 31.12.2017, napriek tomu, že väčšina monitorovaného obdobia je v roku 2018.</w:t>
      </w:r>
    </w:p>
    <w:p w14:paraId="3E82F62E" w14:textId="2672382E" w:rsidR="00801907" w:rsidRDefault="00801907" w:rsidP="009B1F89">
      <w:pPr>
        <w:jc w:val="both"/>
      </w:pPr>
    </w:p>
    <w:p w14:paraId="62B46C04" w14:textId="5771AFA2" w:rsidR="00F7211A" w:rsidRDefault="00F7211A" w:rsidP="00857026">
      <w:pPr>
        <w:pStyle w:val="Nadpis2"/>
        <w:numPr>
          <w:ilvl w:val="1"/>
          <w:numId w:val="28"/>
        </w:numPr>
      </w:pPr>
      <w:bookmarkStart w:id="159" w:name="_Toc509218171"/>
      <w:bookmarkStart w:id="160" w:name="_Toc7434130"/>
      <w:bookmarkStart w:id="161" w:name="_Toc23337170"/>
      <w:bookmarkStart w:id="162" w:name="_Toc37769155"/>
      <w:bookmarkStart w:id="163" w:name="_Toc54358032"/>
      <w:bookmarkStart w:id="164" w:name="_Toc70333353"/>
      <w:r>
        <w:t>Kumulatívna hodnota merateľného ukazovateľa</w:t>
      </w:r>
      <w:r w:rsidR="001C4661">
        <w:t xml:space="preserve">/iného </w:t>
      </w:r>
      <w:bookmarkEnd w:id="159"/>
      <w:r w:rsidR="001C4661">
        <w:t>údaj</w:t>
      </w:r>
      <w:r w:rsidR="00746C5F">
        <w:t>a</w:t>
      </w:r>
      <w:bookmarkEnd w:id="160"/>
      <w:bookmarkEnd w:id="161"/>
      <w:bookmarkEnd w:id="162"/>
      <w:bookmarkEnd w:id="163"/>
      <w:bookmarkEnd w:id="164"/>
    </w:p>
    <w:p w14:paraId="625ACE2F" w14:textId="77777777" w:rsidR="00857026" w:rsidRPr="00857026" w:rsidRDefault="00857026" w:rsidP="00857026">
      <w:pPr>
        <w:pStyle w:val="Odsekzoznamu"/>
        <w:ind w:left="420"/>
      </w:pPr>
    </w:p>
    <w:p w14:paraId="208A4D04" w14:textId="7E76B98E" w:rsidR="00394071" w:rsidRDefault="005119F5" w:rsidP="005633E1">
      <w:pPr>
        <w:jc w:val="both"/>
      </w:pPr>
      <w:r w:rsidRPr="005119F5">
        <w:rPr>
          <w:b/>
        </w:rPr>
        <w:t>Kumulatívna hodnota</w:t>
      </w:r>
      <w:r>
        <w:t xml:space="preserve"> predstavuje </w:t>
      </w:r>
      <w:r w:rsidRPr="005119F5">
        <w:t>súhrnnú</w:t>
      </w:r>
      <w:r>
        <w:t xml:space="preserve"> hodnotu dosiahnutú</w:t>
      </w:r>
      <w:r w:rsidRPr="005119F5">
        <w:t xml:space="preserve"> </w:t>
      </w:r>
      <w:del w:id="165" w:author="oMN" w:date="2021-04-26T13:33:00Z">
        <w:r w:rsidRPr="005119F5">
          <w:delText>za</w:delText>
        </w:r>
        <w:r w:rsidR="00C3636E">
          <w:delText xml:space="preserve"> celé</w:delText>
        </w:r>
        <w:r w:rsidRPr="005119F5">
          <w:delText xml:space="preserve"> obdobie realizácie projektu</w:delText>
        </w:r>
        <w:r w:rsidR="00A01123">
          <w:delText xml:space="preserve">, tzn. </w:delText>
        </w:r>
      </w:del>
      <w:r w:rsidR="00A01123" w:rsidRPr="005C2B27">
        <w:t xml:space="preserve">od </w:t>
      </w:r>
      <w:r w:rsidR="00A01123" w:rsidRPr="007B7BD0">
        <w:rPr>
          <w:u w:val="single"/>
          <w:rPrChange w:id="166" w:author="oMN" w:date="2021-04-26T13:33:00Z">
            <w:rPr/>
          </w:rPrChange>
        </w:rPr>
        <w:t>začiatku monitorovaného obdobia</w:t>
      </w:r>
      <w:r w:rsidR="00A01123">
        <w:t xml:space="preserve"> </w:t>
      </w:r>
      <w:del w:id="167" w:author="oMN" w:date="2021-04-26T13:33:00Z">
        <w:r w:rsidR="00A01123">
          <w:delText>– obdobie</w:delText>
        </w:r>
      </w:del>
      <w:r w:rsidR="00A01123">
        <w:t xml:space="preserve"> v zmysle </w:t>
      </w:r>
      <w:del w:id="168" w:author="oMN" w:date="2021-04-26T13:33:00Z">
        <w:r w:rsidR="00A01123">
          <w:delText>zmluvy</w:delText>
        </w:r>
      </w:del>
      <w:ins w:id="169" w:author="oMN" w:date="2021-04-26T13:33:00Z">
        <w:r w:rsidR="00E33C4F">
          <w:t>Z</w:t>
        </w:r>
        <w:r w:rsidR="00A01123">
          <w:t>mluvy</w:t>
        </w:r>
      </w:ins>
      <w:r w:rsidR="00A01123">
        <w:t xml:space="preserve"> o NFP</w:t>
      </w:r>
      <w:bookmarkStart w:id="170" w:name="_Ref66967133"/>
      <w:del w:id="171" w:author="oMN" w:date="2021-04-26T13:33:00Z">
        <w:r w:rsidR="00A01123">
          <w:delText xml:space="preserve"> </w:delText>
        </w:r>
        <w:r w:rsidR="003C035B" w:rsidRPr="003C035B">
          <w:delText>alebo Rozhodnutia o schválení ŽoNFP pri projektoch, kde sa nerobí zmluva o NFP</w:delText>
        </w:r>
        <w:r w:rsidR="003C035B">
          <w:delText xml:space="preserve"> </w:delText>
        </w:r>
        <w:r w:rsidR="00A01123">
          <w:delText>(</w:delText>
        </w:r>
      </w:del>
      <w:ins w:id="172" w:author="oMN" w:date="2021-04-26T13:33:00Z">
        <w:r w:rsidR="00804764">
          <w:rPr>
            <w:rStyle w:val="Odkaznapoznmkupodiarou"/>
          </w:rPr>
          <w:footnoteReference w:id="3"/>
        </w:r>
        <w:bookmarkEnd w:id="170"/>
        <w:r w:rsidR="00F000A4">
          <w:t xml:space="preserve"> - </w:t>
        </w:r>
      </w:ins>
      <w:r w:rsidR="00A01123">
        <w:t xml:space="preserve">napr. obdobie od účinnosti </w:t>
      </w:r>
      <w:del w:id="175" w:author="oMN" w:date="2021-04-26T13:33:00Z">
        <w:r w:rsidR="00A01123">
          <w:delText xml:space="preserve">zmluvy o NFP </w:delText>
        </w:r>
        <w:r w:rsidR="003C035B" w:rsidRPr="003C035B">
          <w:delText xml:space="preserve">alebo Rozhodnutia o schválení ŽoNFP pri projektoch, kde </w:delText>
        </w:r>
        <w:r w:rsidR="003C035B" w:rsidRPr="003C035B">
          <w:lastRenderedPageBreak/>
          <w:delText>sa nerobí zmluva</w:delText>
        </w:r>
      </w:del>
      <w:ins w:id="176" w:author="oMN" w:date="2021-04-26T13:33:00Z">
        <w:r w:rsidR="00E33C4F">
          <w:t>Z</w:t>
        </w:r>
        <w:r w:rsidR="00A01123">
          <w:t>mluvy</w:t>
        </w:r>
      </w:ins>
      <w:r w:rsidR="00A01123">
        <w:t xml:space="preserve"> o NFP</w:t>
      </w:r>
      <w:r w:rsidR="00DD1F85">
        <w:t>,</w:t>
      </w:r>
      <w:r w:rsidR="003C035B">
        <w:t xml:space="preserve"> </w:t>
      </w:r>
      <w:r w:rsidR="00A01123">
        <w:t>alebo od začatia realizácie hlavných aktivít projektu</w:t>
      </w:r>
      <w:r w:rsidR="00D77CE8">
        <w:t xml:space="preserve"> v</w:t>
      </w:r>
      <w:r w:rsidR="009E47DE">
        <w:t> </w:t>
      </w:r>
      <w:r w:rsidR="00D77CE8">
        <w:t>prípade</w:t>
      </w:r>
      <w:ins w:id="177" w:author="oMN" w:date="2021-04-26T13:33:00Z">
        <w:r w:rsidR="009E47DE">
          <w:t>,</w:t>
        </w:r>
      </w:ins>
      <w:r w:rsidR="00D77CE8">
        <w:t xml:space="preserve"> ak k realizácii hlavných aktivít projektu došlo pred nadobudnutím účinnosti </w:t>
      </w:r>
      <w:del w:id="178" w:author="oMN" w:date="2021-04-26T13:33:00Z">
        <w:r w:rsidR="00D77CE8">
          <w:delText>zmluvy o NFP</w:delText>
        </w:r>
        <w:r w:rsidR="00A01123">
          <w:delText xml:space="preserve"> </w:delText>
        </w:r>
        <w:r w:rsidR="003C035B" w:rsidRPr="003C035B">
          <w:delText>alebo Rozhodnutia o schválení ŽoNFP pri projektoch, kde sa nerobí zmluva o NFP</w:delText>
        </w:r>
        <w:r w:rsidR="003C035B">
          <w:delText xml:space="preserve"> </w:delText>
        </w:r>
        <w:r w:rsidR="00A01123">
          <w:delText>a pod.) (ďalej len „začiatok realizácie projektu“)</w:delText>
        </w:r>
      </w:del>
      <w:ins w:id="179" w:author="oMN" w:date="2021-04-26T13:33:00Z">
        <w:r w:rsidR="00E33C4F">
          <w:t>Z</w:t>
        </w:r>
        <w:r w:rsidR="00D77CE8">
          <w:t>mluvy o NFP</w:t>
        </w:r>
        <w:r w:rsidR="00977BAF">
          <w:t>,</w:t>
        </w:r>
      </w:ins>
      <w:r w:rsidR="00F000A4">
        <w:t xml:space="preserve"> </w:t>
      </w:r>
      <w:r w:rsidR="00ED309C">
        <w:t xml:space="preserve">alebo </w:t>
      </w:r>
      <w:r w:rsidR="009819A3">
        <w:t>od ukončenia realizácie aktivít projektu</w:t>
      </w:r>
      <w:r w:rsidR="008605E7">
        <w:rPr>
          <w:rStyle w:val="Odkaznapoznmkupodiarou"/>
        </w:rPr>
        <w:footnoteReference w:id="4"/>
      </w:r>
      <w:r w:rsidR="009819A3">
        <w:t xml:space="preserve"> </w:t>
      </w:r>
      <w:r w:rsidR="00ED309C">
        <w:t>(</w:t>
      </w:r>
      <w:r w:rsidR="009819A3">
        <w:t>v prípade času plnenia v období udržateľnosti projektu)</w:t>
      </w:r>
      <w:r w:rsidR="00C3636E">
        <w:t xml:space="preserve"> až</w:t>
      </w:r>
      <w:r w:rsidRPr="005119F5">
        <w:t xml:space="preserve"> </w:t>
      </w:r>
      <w:r w:rsidRPr="007B7BD0">
        <w:rPr>
          <w:u w:val="single"/>
          <w:rPrChange w:id="180" w:author="oMN" w:date="2021-04-26T13:33:00Z">
            <w:rPr/>
          </w:rPrChange>
        </w:rPr>
        <w:t xml:space="preserve">do </w:t>
      </w:r>
      <w:del w:id="181" w:author="oMN" w:date="2021-04-26T13:33:00Z">
        <w:r w:rsidRPr="005119F5">
          <w:delText>ukončenia</w:delText>
        </w:r>
      </w:del>
      <w:ins w:id="182" w:author="oMN" w:date="2021-04-26T13:33:00Z">
        <w:r w:rsidR="00581353" w:rsidRPr="00581353">
          <w:rPr>
            <w:u w:val="single"/>
          </w:rPr>
          <w:t>konca</w:t>
        </w:r>
      </w:ins>
      <w:r w:rsidR="00581353" w:rsidRPr="007B7BD0">
        <w:rPr>
          <w:u w:val="single"/>
          <w:rPrChange w:id="183" w:author="oMN" w:date="2021-04-26T13:33:00Z">
            <w:rPr/>
          </w:rPrChange>
        </w:rPr>
        <w:t xml:space="preserve"> </w:t>
      </w:r>
      <w:r w:rsidRPr="007B7BD0">
        <w:rPr>
          <w:u w:val="single"/>
          <w:rPrChange w:id="184" w:author="oMN" w:date="2021-04-26T13:33:00Z">
            <w:rPr/>
          </w:rPrChange>
        </w:rPr>
        <w:t>monitorovaného obdobia</w:t>
      </w:r>
      <w:r>
        <w:t>.</w:t>
      </w:r>
    </w:p>
    <w:p w14:paraId="2329A345" w14:textId="77777777" w:rsidR="00D13F14" w:rsidRDefault="00D13F14" w:rsidP="005633E1">
      <w:pPr>
        <w:jc w:val="both"/>
      </w:pPr>
    </w:p>
    <w:p w14:paraId="5A172681" w14:textId="4E255D0A" w:rsidR="00246E1C" w:rsidRDefault="00246E1C" w:rsidP="005633E1">
      <w:pPr>
        <w:jc w:val="both"/>
        <w:rPr>
          <w:b/>
        </w:rPr>
      </w:pPr>
      <w:r>
        <w:t>Definícia kumulatívnej hodn</w:t>
      </w:r>
      <w:r w:rsidR="002373EB">
        <w:t>o</w:t>
      </w:r>
      <w:r>
        <w:t>ty v závislosti od času plnenia:</w:t>
      </w:r>
    </w:p>
    <w:tbl>
      <w:tblPr>
        <w:tblStyle w:val="Mriekatabuky"/>
        <w:tblW w:w="0" w:type="auto"/>
        <w:tblLook w:val="04A0" w:firstRow="1" w:lastRow="0" w:firstColumn="1" w:lastColumn="0" w:noHBand="0" w:noVBand="1"/>
      </w:tblPr>
      <w:tblGrid>
        <w:gridCol w:w="1944"/>
        <w:gridCol w:w="3476"/>
        <w:gridCol w:w="3642"/>
      </w:tblGrid>
      <w:tr w:rsidR="00246E1C" w14:paraId="6A492B8F" w14:textId="77777777" w:rsidTr="00925BF0">
        <w:tc>
          <w:tcPr>
            <w:tcW w:w="1951" w:type="dxa"/>
            <w:vMerge w:val="restart"/>
          </w:tcPr>
          <w:p w14:paraId="452D19ED" w14:textId="77777777" w:rsidR="00246E1C" w:rsidRDefault="002373EB" w:rsidP="005633E1">
            <w:pPr>
              <w:jc w:val="both"/>
            </w:pPr>
            <w:r>
              <w:t>Kumulatívna hodnota sa môže rovnať:</w:t>
            </w:r>
          </w:p>
        </w:tc>
        <w:tc>
          <w:tcPr>
            <w:tcW w:w="7261" w:type="dxa"/>
            <w:gridSpan w:val="2"/>
          </w:tcPr>
          <w:p w14:paraId="6E48649F" w14:textId="7A807962" w:rsidR="00246E1C" w:rsidRPr="00246E1C" w:rsidRDefault="002373EB" w:rsidP="00A5118C">
            <w:r>
              <w:t xml:space="preserve">Definícia kumulatívnej hodnoty pre </w:t>
            </w:r>
            <w:r w:rsidR="00A5118C">
              <w:t>MU</w:t>
            </w:r>
            <w:r w:rsidR="00246E1C" w:rsidRPr="00246E1C">
              <w:t xml:space="preserve"> a iné údaje, ktoré majú </w:t>
            </w:r>
            <w:r w:rsidR="00246E1C" w:rsidRPr="00925BF0">
              <w:t>čas plnenia:</w:t>
            </w:r>
          </w:p>
        </w:tc>
      </w:tr>
      <w:tr w:rsidR="00246E1C" w14:paraId="38F70244" w14:textId="77777777" w:rsidTr="00925BF0">
        <w:tc>
          <w:tcPr>
            <w:tcW w:w="1951" w:type="dxa"/>
            <w:vMerge/>
          </w:tcPr>
          <w:p w14:paraId="1418FA46" w14:textId="77777777" w:rsidR="00246E1C" w:rsidRDefault="00246E1C" w:rsidP="005633E1">
            <w:pPr>
              <w:jc w:val="both"/>
            </w:pPr>
          </w:p>
        </w:tc>
        <w:tc>
          <w:tcPr>
            <w:tcW w:w="3544" w:type="dxa"/>
          </w:tcPr>
          <w:p w14:paraId="1D46036F" w14:textId="5191ACDA" w:rsidR="00246E1C" w:rsidRDefault="00246E1C" w:rsidP="00925BF0">
            <w:r w:rsidRPr="005633E1">
              <w:rPr>
                <w:b/>
              </w:rPr>
              <w:t>do konca realizácie aktivít projektu</w:t>
            </w:r>
            <w:r w:rsidR="00A5118C">
              <w:rPr>
                <w:b/>
              </w:rPr>
              <w:t xml:space="preserve"> (K)</w:t>
            </w:r>
          </w:p>
        </w:tc>
        <w:tc>
          <w:tcPr>
            <w:tcW w:w="3717" w:type="dxa"/>
          </w:tcPr>
          <w:p w14:paraId="21FE6F0D" w14:textId="33F6B440" w:rsidR="00246E1C" w:rsidRDefault="00246E1C" w:rsidP="00925BF0">
            <w:r w:rsidRPr="005633E1">
              <w:rPr>
                <w:b/>
              </w:rPr>
              <w:t>v rámci obdobia udržateľnosti projektu</w:t>
            </w:r>
            <w:r w:rsidR="00A5118C">
              <w:rPr>
                <w:b/>
              </w:rPr>
              <w:t xml:space="preserve"> (U)</w:t>
            </w:r>
          </w:p>
        </w:tc>
      </w:tr>
      <w:tr w:rsidR="002373EB" w14:paraId="2A24D1CD" w14:textId="77777777" w:rsidTr="00925BF0">
        <w:trPr>
          <w:trHeight w:val="705"/>
        </w:trPr>
        <w:tc>
          <w:tcPr>
            <w:tcW w:w="1951" w:type="dxa"/>
          </w:tcPr>
          <w:p w14:paraId="771EBB8C" w14:textId="77777777" w:rsidR="002373EB" w:rsidRPr="00925BF0" w:rsidRDefault="002373EB" w:rsidP="00925BF0">
            <w:pPr>
              <w:rPr>
                <w:b/>
              </w:rPr>
            </w:pPr>
            <w:r w:rsidRPr="00925BF0">
              <w:rPr>
                <w:b/>
              </w:rPr>
              <w:t>súčtu ročných hodnôt</w:t>
            </w:r>
          </w:p>
        </w:tc>
        <w:tc>
          <w:tcPr>
            <w:tcW w:w="3544" w:type="dxa"/>
            <w:vMerge w:val="restart"/>
          </w:tcPr>
          <w:p w14:paraId="710DE9AF" w14:textId="635374F9" w:rsidR="002373EB" w:rsidRDefault="002373EB" w:rsidP="001D3B31">
            <w:r>
              <w:t xml:space="preserve">= hodnoty vykázané za obdobie </w:t>
            </w:r>
            <w:ins w:id="185" w:author="oMN" w:date="2021-04-26T13:33:00Z">
              <w:r w:rsidR="00494256">
                <w:t xml:space="preserve"> </w:t>
              </w:r>
            </w:ins>
            <w:r w:rsidR="00977BAF" w:rsidRPr="001E5A41">
              <w:t xml:space="preserve">od </w:t>
            </w:r>
            <w:ins w:id="186" w:author="oMN" w:date="2021-04-26T13:33:00Z">
              <w:r w:rsidR="00E33C4F">
                <w:t>účinnosti Z</w:t>
              </w:r>
              <w:r w:rsidR="00977BAF" w:rsidRPr="001E5A41">
                <w:t xml:space="preserve">mluvy o NFP alebo </w:t>
              </w:r>
            </w:ins>
            <w:r w:rsidR="00977BAF" w:rsidRPr="001E5A41">
              <w:t xml:space="preserve">začiatku realizácie </w:t>
            </w:r>
            <w:ins w:id="187" w:author="oMN" w:date="2021-04-26T13:33:00Z">
              <w:r w:rsidR="00977BAF" w:rsidRPr="001E5A41">
                <w:t xml:space="preserve">hlavných aktivít </w:t>
              </w:r>
            </w:ins>
            <w:r w:rsidR="00494256" w:rsidRPr="001E5A41">
              <w:t>projektu</w:t>
            </w:r>
            <w:ins w:id="188" w:author="oMN" w:date="2021-04-26T13:33:00Z">
              <w:r w:rsidR="00494256" w:rsidRPr="001E5A41">
                <w:t>, ak sa začali realizovať pred nadobudnutím</w:t>
              </w:r>
              <w:r w:rsidR="001D3B31">
                <w:t xml:space="preserve"> účinnosti</w:t>
              </w:r>
              <w:r w:rsidR="00E33C4F">
                <w:t xml:space="preserve"> Z</w:t>
              </w:r>
              <w:r w:rsidR="00494256" w:rsidRPr="001E5A41">
                <w:t>mluvy o NFP</w:t>
              </w:r>
            </w:ins>
            <w:r>
              <w:t xml:space="preserve"> k poslednému dňu monitorovaného obdobia</w:t>
            </w:r>
            <w:ins w:id="189" w:author="oMN" w:date="2021-04-26T13:33:00Z">
              <w:r w:rsidR="00434B0E">
                <w:t xml:space="preserve"> </w:t>
              </w:r>
            </w:ins>
          </w:p>
        </w:tc>
        <w:tc>
          <w:tcPr>
            <w:tcW w:w="3717" w:type="dxa"/>
            <w:vMerge w:val="restart"/>
          </w:tcPr>
          <w:p w14:paraId="3DCADA48" w14:textId="6CC9D9FE" w:rsidR="002373EB" w:rsidRDefault="002373EB" w:rsidP="00925BF0">
            <w:r>
              <w:t>= hodnoty vykázané za obdobie od ukončenia realizácie aktivít projektu k poslednému dňu monitorovaného obdobia v rámci obdobia udržateľnosti projektu</w:t>
            </w:r>
          </w:p>
        </w:tc>
      </w:tr>
      <w:tr w:rsidR="00A854F5" w14:paraId="0EB18039" w14:textId="77777777" w:rsidTr="00925BF0">
        <w:trPr>
          <w:trHeight w:val="706"/>
        </w:trPr>
        <w:tc>
          <w:tcPr>
            <w:tcW w:w="1951" w:type="dxa"/>
          </w:tcPr>
          <w:p w14:paraId="6191708D" w14:textId="77777777" w:rsidR="00A854F5" w:rsidRPr="00925BF0" w:rsidRDefault="00A854F5" w:rsidP="00925BF0">
            <w:pPr>
              <w:rPr>
                <w:b/>
              </w:rPr>
            </w:pPr>
            <w:r w:rsidRPr="00925BF0">
              <w:rPr>
                <w:b/>
              </w:rPr>
              <w:t>priemeru ročných hodnôt</w:t>
            </w:r>
          </w:p>
        </w:tc>
        <w:tc>
          <w:tcPr>
            <w:tcW w:w="3544" w:type="dxa"/>
            <w:vMerge/>
          </w:tcPr>
          <w:p w14:paraId="2397AB37" w14:textId="77777777" w:rsidR="00A854F5" w:rsidRDefault="00A854F5" w:rsidP="00246E1C">
            <w:pPr>
              <w:jc w:val="both"/>
            </w:pPr>
          </w:p>
        </w:tc>
        <w:tc>
          <w:tcPr>
            <w:tcW w:w="3717" w:type="dxa"/>
            <w:vMerge/>
          </w:tcPr>
          <w:p w14:paraId="0C90163B" w14:textId="77777777" w:rsidR="00A854F5" w:rsidRDefault="00A854F5" w:rsidP="002373EB">
            <w:pPr>
              <w:jc w:val="both"/>
            </w:pPr>
          </w:p>
        </w:tc>
      </w:tr>
      <w:tr w:rsidR="00246E1C" w14:paraId="19AC2A32" w14:textId="77777777" w:rsidTr="00925BF0">
        <w:tc>
          <w:tcPr>
            <w:tcW w:w="1951" w:type="dxa"/>
          </w:tcPr>
          <w:p w14:paraId="414A7F91" w14:textId="77777777" w:rsidR="00246E1C" w:rsidRPr="00925BF0" w:rsidRDefault="002373EB" w:rsidP="005633E1">
            <w:pPr>
              <w:jc w:val="both"/>
              <w:rPr>
                <w:b/>
              </w:rPr>
            </w:pPr>
            <w:r w:rsidRPr="00925BF0">
              <w:rPr>
                <w:b/>
              </w:rPr>
              <w:t>ročnej hodnote</w:t>
            </w:r>
          </w:p>
        </w:tc>
        <w:tc>
          <w:tcPr>
            <w:tcW w:w="3544" w:type="dxa"/>
          </w:tcPr>
          <w:p w14:paraId="620CA53B" w14:textId="62BD24B1" w:rsidR="00246E1C" w:rsidRDefault="002373EB" w:rsidP="002373EB">
            <w:pPr>
              <w:jc w:val="both"/>
            </w:pPr>
            <w:r>
              <w:t>vykazovanej</w:t>
            </w:r>
            <w:r w:rsidR="00A854F5">
              <w:t xml:space="preserve"> </w:t>
            </w:r>
            <w:r w:rsidR="00246E1C">
              <w:t>k posled</w:t>
            </w:r>
            <w:r w:rsidR="00A854F5">
              <w:t>nému dňu monitorovaného obdobia</w:t>
            </w:r>
          </w:p>
        </w:tc>
        <w:tc>
          <w:tcPr>
            <w:tcW w:w="3717" w:type="dxa"/>
          </w:tcPr>
          <w:p w14:paraId="1A2BB42F" w14:textId="0D357A10" w:rsidR="00246E1C" w:rsidRDefault="002373EB" w:rsidP="00A854F5">
            <w:pPr>
              <w:jc w:val="both"/>
            </w:pPr>
            <w:r>
              <w:t>vykazovanej</w:t>
            </w:r>
            <w:r w:rsidR="00246E1C">
              <w:t xml:space="preserve"> k poslednému dňu monitorovaného obdobia v rámci obdobia udržateľnosti projektu</w:t>
            </w:r>
          </w:p>
        </w:tc>
      </w:tr>
      <w:tr w:rsidR="002373EB" w14:paraId="1AF28FE4" w14:textId="77777777" w:rsidTr="00925BF0">
        <w:tc>
          <w:tcPr>
            <w:tcW w:w="1951" w:type="dxa"/>
          </w:tcPr>
          <w:p w14:paraId="7CDB7FB3" w14:textId="77777777" w:rsidR="002373EB" w:rsidRPr="00925BF0" w:rsidRDefault="002373EB" w:rsidP="005633E1">
            <w:pPr>
              <w:jc w:val="both"/>
              <w:rPr>
                <w:b/>
              </w:rPr>
            </w:pPr>
            <w:r w:rsidRPr="00925BF0">
              <w:rPr>
                <w:b/>
              </w:rPr>
              <w:t>najvyššej z dosiahnutých ročných hodnôt</w:t>
            </w:r>
          </w:p>
        </w:tc>
        <w:tc>
          <w:tcPr>
            <w:tcW w:w="3544" w:type="dxa"/>
            <w:vMerge w:val="restart"/>
          </w:tcPr>
          <w:p w14:paraId="0BBEF76F" w14:textId="7D8D07D1" w:rsidR="002373EB" w:rsidRDefault="002373EB">
            <w:pPr>
              <w:pPrChange w:id="190" w:author="oMN" w:date="2021-04-26T13:33:00Z">
                <w:pPr>
                  <w:jc w:val="both"/>
                </w:pPr>
              </w:pPrChange>
            </w:pPr>
            <w:r>
              <w:t>za obdobie</w:t>
            </w:r>
            <w:r w:rsidR="00B31F21">
              <w:t xml:space="preserve"> </w:t>
            </w:r>
            <w:r w:rsidR="00977BAF" w:rsidRPr="001E5A41">
              <w:t xml:space="preserve">od </w:t>
            </w:r>
            <w:ins w:id="191" w:author="oMN" w:date="2021-04-26T13:33:00Z">
              <w:r w:rsidR="00E33C4F">
                <w:t>účinnosti Z</w:t>
              </w:r>
              <w:r w:rsidR="00977BAF" w:rsidRPr="001E5A41">
                <w:t xml:space="preserve">mluvy o NFP alebo </w:t>
              </w:r>
            </w:ins>
            <w:r w:rsidR="00977BAF" w:rsidRPr="001E5A41">
              <w:t xml:space="preserve">začiatku realizácie </w:t>
            </w:r>
            <w:ins w:id="192" w:author="oMN" w:date="2021-04-26T13:33:00Z">
              <w:r w:rsidR="00977BAF" w:rsidRPr="001E5A41">
                <w:t>hlavných aktivít</w:t>
              </w:r>
              <w:r w:rsidR="00494256" w:rsidRPr="001E5A41">
                <w:t xml:space="preserve"> </w:t>
              </w:r>
            </w:ins>
            <w:r w:rsidR="00494256" w:rsidRPr="001E5A41">
              <w:t>projektu</w:t>
            </w:r>
            <w:ins w:id="193" w:author="oMN" w:date="2021-04-26T13:33:00Z">
              <w:r w:rsidR="00494256" w:rsidRPr="001E5A41">
                <w:t>, ak sa začali realizovať pred</w:t>
              </w:r>
              <w:r w:rsidR="005C2B27">
                <w:t xml:space="preserve"> </w:t>
              </w:r>
              <w:r w:rsidR="00494256" w:rsidRPr="001E5A41">
                <w:t xml:space="preserve">nadobudnutím </w:t>
              </w:r>
              <w:r w:rsidR="001D3B31">
                <w:t xml:space="preserve">účinnosti </w:t>
              </w:r>
              <w:r w:rsidR="00E33C4F">
                <w:t>Z</w:t>
              </w:r>
              <w:r w:rsidR="005C2B27">
                <w:t>mluvy o NFP</w:t>
              </w:r>
            </w:ins>
            <w:r>
              <w:t xml:space="preserve"> k poslednému dňu monitorovaného obdobia</w:t>
            </w:r>
          </w:p>
        </w:tc>
        <w:tc>
          <w:tcPr>
            <w:tcW w:w="3717" w:type="dxa"/>
            <w:vMerge w:val="restart"/>
          </w:tcPr>
          <w:p w14:paraId="3827051D" w14:textId="57987088" w:rsidR="002373EB" w:rsidRDefault="002373EB" w:rsidP="00925BF0">
            <w:r>
              <w:t>za obdobie od ukončenia realizácie aktivít projektu k poslednému dňu monitorovaného obdobia v rámci obdobia udržateľnosti projektu</w:t>
            </w:r>
          </w:p>
          <w:p w14:paraId="4BFBEE52" w14:textId="77777777" w:rsidR="002373EB" w:rsidRDefault="002373EB" w:rsidP="005633E1">
            <w:pPr>
              <w:jc w:val="both"/>
            </w:pPr>
          </w:p>
        </w:tc>
      </w:tr>
      <w:tr w:rsidR="002373EB" w14:paraId="7B26242B" w14:textId="77777777" w:rsidTr="00925BF0">
        <w:tc>
          <w:tcPr>
            <w:tcW w:w="1951" w:type="dxa"/>
          </w:tcPr>
          <w:p w14:paraId="6686D7F8" w14:textId="77777777" w:rsidR="002373EB" w:rsidRPr="00925BF0" w:rsidRDefault="002373EB" w:rsidP="005633E1">
            <w:pPr>
              <w:jc w:val="both"/>
              <w:rPr>
                <w:b/>
              </w:rPr>
            </w:pPr>
            <w:r w:rsidRPr="00925BF0">
              <w:rPr>
                <w:b/>
              </w:rPr>
              <w:t>najnižšej z dosiahnutých ročných hodnôt</w:t>
            </w:r>
          </w:p>
        </w:tc>
        <w:tc>
          <w:tcPr>
            <w:tcW w:w="3544" w:type="dxa"/>
            <w:vMerge/>
          </w:tcPr>
          <w:p w14:paraId="5E18437F" w14:textId="77777777" w:rsidR="002373EB" w:rsidRDefault="002373EB" w:rsidP="005633E1">
            <w:pPr>
              <w:jc w:val="both"/>
            </w:pPr>
          </w:p>
        </w:tc>
        <w:tc>
          <w:tcPr>
            <w:tcW w:w="3717" w:type="dxa"/>
            <w:vMerge/>
          </w:tcPr>
          <w:p w14:paraId="63E24962" w14:textId="77777777" w:rsidR="002373EB" w:rsidRDefault="002373EB" w:rsidP="002373EB">
            <w:pPr>
              <w:jc w:val="both"/>
            </w:pPr>
          </w:p>
        </w:tc>
      </w:tr>
    </w:tbl>
    <w:p w14:paraId="0E23BE01" w14:textId="77777777" w:rsidR="00732E57" w:rsidRPr="00591EAE" w:rsidRDefault="00732E57" w:rsidP="003621C0">
      <w:pPr>
        <w:jc w:val="both"/>
      </w:pPr>
    </w:p>
    <w:p w14:paraId="2BB9718D" w14:textId="77777777" w:rsidR="00DB7EEF" w:rsidRPr="00732E57" w:rsidRDefault="00732E57" w:rsidP="003621C0">
      <w:pPr>
        <w:jc w:val="both"/>
        <w:rPr>
          <w:del w:id="194" w:author="oMN" w:date="2021-04-26T13:33:00Z"/>
          <w:bCs/>
        </w:rPr>
      </w:pPr>
      <w:del w:id="195" w:author="oMN" w:date="2021-04-26T13:33:00Z">
        <w:r w:rsidRPr="005D6BB9">
          <w:rPr>
            <w:bCs/>
          </w:rPr>
          <w:delText xml:space="preserve">V nadväznosti na uvedené, ak bude mať MU nastavený </w:delText>
        </w:r>
        <w:r w:rsidR="005A4827" w:rsidRPr="005D6BB9">
          <w:delText xml:space="preserve">čas plnenia </w:delText>
        </w:r>
        <w:r w:rsidRPr="005D6BB9">
          <w:delText xml:space="preserve">„K“, kumulatívne hodnoty vykázané v následných MS </w:delText>
        </w:r>
        <w:r w:rsidR="00E541E2" w:rsidRPr="005D6BB9">
          <w:delText>sú</w:delText>
        </w:r>
        <w:r w:rsidRPr="005D6BB9">
          <w:delText xml:space="preserve"> totožné s kumulatívnymi hodnotami vykázanými v záverečnej MS. Ročná hodnota sa v tomto prípade </w:delText>
        </w:r>
        <w:r w:rsidR="00E86E2E">
          <w:delText xml:space="preserve">spravidla </w:delText>
        </w:r>
        <w:r w:rsidRPr="005D6BB9">
          <w:delText xml:space="preserve">vykazuje ako „0“. Ak </w:delText>
        </w:r>
        <w:r w:rsidR="00E541E2" w:rsidRPr="005D6BB9">
          <w:delText>má</w:delText>
        </w:r>
        <w:r w:rsidRPr="005D6BB9">
          <w:delText xml:space="preserve"> MU </w:delText>
        </w:r>
        <w:r w:rsidR="00E541E2" w:rsidRPr="005D6BB9">
          <w:delText xml:space="preserve">nastavený čas plnenia „U“ </w:delText>
        </w:r>
        <w:r w:rsidRPr="005D6BB9">
          <w:delText xml:space="preserve"> </w:delText>
        </w:r>
        <w:r w:rsidR="00E541E2" w:rsidRPr="005D6BB9">
          <w:delText>(</w:delText>
        </w:r>
        <w:r w:rsidRPr="005D6BB9">
          <w:delText>v čase udržateľnosti projektu</w:delText>
        </w:r>
        <w:r w:rsidR="00E541E2" w:rsidRPr="005D6BB9">
          <w:delText>)</w:delText>
        </w:r>
        <w:r w:rsidRPr="005D6BB9">
          <w:delText xml:space="preserve">, MU </w:delText>
        </w:r>
        <w:r w:rsidR="00E541E2" w:rsidRPr="005D6BB9">
          <w:delText>je</w:delText>
        </w:r>
        <w:r w:rsidRPr="005D6BB9">
          <w:delText xml:space="preserve"> do doby </w:delText>
        </w:r>
        <w:r w:rsidR="00A61825" w:rsidRPr="005D6BB9">
          <w:delText xml:space="preserve">udržateľnosti </w:delText>
        </w:r>
        <w:r w:rsidR="00E86E2E">
          <w:delText xml:space="preserve">spravidla </w:delText>
        </w:r>
        <w:r w:rsidRPr="005D6BB9">
          <w:delText>vykazovaný s hodnotami 0</w:delText>
        </w:r>
        <w:r>
          <w:rPr>
            <w:color w:val="1F497D"/>
          </w:rPr>
          <w:delText>.</w:delText>
        </w:r>
      </w:del>
    </w:p>
    <w:p w14:paraId="0445F688" w14:textId="77777777" w:rsidR="00DB7EEF" w:rsidRDefault="00DB7EEF" w:rsidP="003621C0">
      <w:pPr>
        <w:jc w:val="both"/>
        <w:rPr>
          <w:del w:id="196" w:author="oMN" w:date="2021-04-26T13:33:00Z"/>
          <w:b/>
        </w:rPr>
      </w:pPr>
    </w:p>
    <w:p w14:paraId="4336CB31" w14:textId="0B0F7DC0" w:rsidR="00DB7EEF" w:rsidRDefault="003621C0" w:rsidP="003621C0">
      <w:pPr>
        <w:jc w:val="both"/>
        <w:rPr>
          <w:ins w:id="197" w:author="oMN" w:date="2021-04-26T13:33:00Z"/>
          <w:b/>
        </w:rPr>
      </w:pPr>
      <w:del w:id="198" w:author="oMN" w:date="2021-04-26T13:33:00Z">
        <w:r w:rsidRPr="00925BF0">
          <w:rPr>
            <w:b/>
          </w:rPr>
          <w:delText>Monitorované obdobie v závislosti od nástroja monitorovania projektov</w:delText>
        </w:r>
        <w:r>
          <w:rPr>
            <w:b/>
          </w:rPr>
          <w:delText xml:space="preserve"> a </w:delText>
        </w:r>
      </w:del>
    </w:p>
    <w:p w14:paraId="3AB32177" w14:textId="6C57E705" w:rsidR="003621C0" w:rsidRDefault="0064746A" w:rsidP="003621C0">
      <w:pPr>
        <w:jc w:val="both"/>
      </w:pPr>
      <w:ins w:id="199" w:author="oMN" w:date="2021-04-26T13:33:00Z">
        <w:r>
          <w:rPr>
            <w:b/>
          </w:rPr>
          <w:t>V</w:t>
        </w:r>
        <w:r w:rsidRPr="0064746A">
          <w:rPr>
            <w:b/>
          </w:rPr>
          <w:t xml:space="preserve">ykazovanie </w:t>
        </w:r>
      </w:ins>
      <w:r w:rsidRPr="0064746A">
        <w:rPr>
          <w:b/>
        </w:rPr>
        <w:t xml:space="preserve">ročnej </w:t>
      </w:r>
      <w:del w:id="200" w:author="oMN" w:date="2021-04-26T13:33:00Z">
        <w:r w:rsidR="003621C0">
          <w:rPr>
            <w:b/>
          </w:rPr>
          <w:delText>alebo</w:delText>
        </w:r>
      </w:del>
      <w:ins w:id="201" w:author="oMN" w:date="2021-04-26T13:33:00Z">
        <w:r w:rsidRPr="0064746A">
          <w:rPr>
            <w:b/>
          </w:rPr>
          <w:t>a</w:t>
        </w:r>
      </w:ins>
      <w:r w:rsidRPr="0064746A">
        <w:rPr>
          <w:b/>
        </w:rPr>
        <w:t xml:space="preserve"> kumulatívnej hodnoty</w:t>
      </w:r>
      <w:ins w:id="202" w:author="oMN" w:date="2021-04-26T13:33:00Z">
        <w:r w:rsidRPr="0064746A">
          <w:rPr>
            <w:b/>
          </w:rPr>
          <w:t xml:space="preserve"> v rámci jednotlivých nástrojov monitorovania</w:t>
        </w:r>
      </w:ins>
    </w:p>
    <w:tbl>
      <w:tblPr>
        <w:tblStyle w:val="Mriekatabuky"/>
        <w:tblW w:w="0" w:type="auto"/>
        <w:tblLook w:val="04A0" w:firstRow="1" w:lastRow="0" w:firstColumn="1" w:lastColumn="0" w:noHBand="0" w:noVBand="1"/>
      </w:tblPr>
      <w:tblGrid>
        <w:gridCol w:w="1723"/>
        <w:gridCol w:w="682"/>
        <w:gridCol w:w="6657"/>
        <w:tblGridChange w:id="203">
          <w:tblGrid>
            <w:gridCol w:w="1723"/>
            <w:gridCol w:w="682"/>
            <w:gridCol w:w="6657"/>
          </w:tblGrid>
        </w:tblGridChange>
      </w:tblGrid>
      <w:tr w:rsidR="003621C0" w14:paraId="64EE156D" w14:textId="77777777" w:rsidTr="00701A71">
        <w:tc>
          <w:tcPr>
            <w:tcW w:w="1723" w:type="dxa"/>
          </w:tcPr>
          <w:p w14:paraId="05179F43" w14:textId="77777777" w:rsidR="003621C0" w:rsidRPr="00E7218A" w:rsidRDefault="003621C0" w:rsidP="00701A71">
            <w:pPr>
              <w:rPr>
                <w:b/>
              </w:rPr>
            </w:pPr>
            <w:r w:rsidRPr="00E7218A">
              <w:rPr>
                <w:b/>
              </w:rPr>
              <w:t>Typ nástroja monitorovania projektov</w:t>
            </w:r>
          </w:p>
        </w:tc>
        <w:tc>
          <w:tcPr>
            <w:tcW w:w="682" w:type="dxa"/>
          </w:tcPr>
          <w:p w14:paraId="76457653" w14:textId="77777777" w:rsidR="003621C0" w:rsidRPr="00E7218A" w:rsidRDefault="003621C0" w:rsidP="00701A71">
            <w:pPr>
              <w:rPr>
                <w:b/>
              </w:rPr>
            </w:pPr>
            <w:r>
              <w:rPr>
                <w:b/>
              </w:rPr>
              <w:t>R/K</w:t>
            </w:r>
          </w:p>
        </w:tc>
        <w:tc>
          <w:tcPr>
            <w:tcW w:w="6657" w:type="dxa"/>
          </w:tcPr>
          <w:p w14:paraId="61D935B4" w14:textId="77777777" w:rsidR="003621C0" w:rsidRPr="002056D0" w:rsidRDefault="003621C0" w:rsidP="00701A71">
            <w:pPr>
              <w:jc w:val="both"/>
              <w:rPr>
                <w:b/>
              </w:rPr>
            </w:pPr>
            <w:r>
              <w:rPr>
                <w:b/>
              </w:rPr>
              <w:t>Monitorované obdobie v závislosti od ročnej hodnoty „R“ alebo kumulatívnej hodnoty „K“</w:t>
            </w:r>
          </w:p>
        </w:tc>
      </w:tr>
      <w:tr w:rsidR="003621C0" w14:paraId="661E3234" w14:textId="77777777" w:rsidTr="007B7BD0">
        <w:tblPrEx>
          <w:tblW w:w="0" w:type="auto"/>
          <w:tblPrExChange w:id="204" w:author="oMN" w:date="2021-04-26T13:33:00Z">
            <w:tblPrEx>
              <w:tblW w:w="0" w:type="auto"/>
            </w:tblPrEx>
          </w:tblPrExChange>
        </w:tblPrEx>
        <w:tc>
          <w:tcPr>
            <w:tcW w:w="1723" w:type="dxa"/>
            <w:vAlign w:val="center"/>
            <w:cellMerge w:id="205" w:author="oMN" w:date="2021-04-26T13:33:00Z" w:vMergeOrig="rest"/>
            <w:tcPrChange w:id="206" w:author="oMN" w:date="2021-04-26T13:33:00Z">
              <w:tcPr>
                <w:tcW w:w="1723" w:type="dxa"/>
                <w:vAlign w:val="center"/>
                <w:cellMerge w:id="207" w:author="oMN" w:date="2021-04-26T13:33:00Z" w:vMergeOrig="rest"/>
              </w:tcPr>
            </w:tcPrChange>
          </w:tcPr>
          <w:p w14:paraId="1CB8EB0A" w14:textId="4E4F65D6" w:rsidR="003621C0" w:rsidRDefault="003621C0" w:rsidP="00676B0A">
            <w:pPr>
              <w:jc w:val="center"/>
            </w:pPr>
            <w:r>
              <w:t>Mimoriadna MS</w:t>
            </w:r>
          </w:p>
        </w:tc>
        <w:tc>
          <w:tcPr>
            <w:tcW w:w="682" w:type="dxa"/>
            <w:tcPrChange w:id="208" w:author="oMN" w:date="2021-04-26T13:33:00Z">
              <w:tcPr>
                <w:tcW w:w="682" w:type="dxa"/>
              </w:tcPr>
            </w:tcPrChange>
          </w:tcPr>
          <w:p w14:paraId="7D1D9C72" w14:textId="6809C6D9" w:rsidR="003621C0" w:rsidRDefault="003621C0" w:rsidP="00701A71">
            <w:r>
              <w:t>R</w:t>
            </w:r>
            <w:ins w:id="209" w:author="oMN" w:date="2021-04-26T13:33:00Z">
              <w:r w:rsidR="00A502A4">
                <w:t>, K</w:t>
              </w:r>
            </w:ins>
          </w:p>
        </w:tc>
        <w:tc>
          <w:tcPr>
            <w:tcW w:w="6657" w:type="dxa"/>
            <w:tcPrChange w:id="210" w:author="oMN" w:date="2021-04-26T13:33:00Z">
              <w:tcPr>
                <w:tcW w:w="6657" w:type="dxa"/>
              </w:tcPr>
            </w:tcPrChange>
          </w:tcPr>
          <w:p w14:paraId="03469478" w14:textId="77777777" w:rsidR="003621C0" w:rsidRDefault="003621C0" w:rsidP="00701A71">
            <w:pPr>
              <w:pStyle w:val="Odsekzoznamu"/>
              <w:numPr>
                <w:ilvl w:val="0"/>
                <w:numId w:val="26"/>
              </w:numPr>
              <w:rPr>
                <w:del w:id="211" w:author="oMN" w:date="2021-04-26T13:33:00Z"/>
              </w:rPr>
            </w:pPr>
            <w:del w:id="212" w:author="oMN" w:date="2021-04-26T13:33:00Z">
              <w:r>
                <w:delText xml:space="preserve">je to obdobie </w:delText>
              </w:r>
              <w:r w:rsidR="00916B35">
                <w:delText>od začiatku realizácie projektu</w:delText>
              </w:r>
              <w:r>
                <w:delText xml:space="preserve"> do predloženia mimoriadnej MS</w:delText>
              </w:r>
              <w:r w:rsidR="000543DA">
                <w:delText xml:space="preserve">, t. j. 6 mesiacov od nadobudnutia  účinnosti zmluvy o NFP </w:delText>
              </w:r>
              <w:r w:rsidR="000543DA" w:rsidRPr="003C035B">
                <w:delText xml:space="preserve">alebo Rozhodnutia </w:delText>
              </w:r>
              <w:r w:rsidR="000543DA" w:rsidRPr="003C035B">
                <w:lastRenderedPageBreak/>
                <w:delText>o schválení ŽoNFP pri projektoch, kde sa nerobí zmluva o NFP</w:delText>
              </w:r>
              <w:r>
                <w:delText xml:space="preserve">, </w:delText>
              </w:r>
              <w:r w:rsidR="000543DA">
                <w:delText>alebo iný termín stanovený RO/SO</w:delText>
              </w:r>
            </w:del>
          </w:p>
          <w:p w14:paraId="45BA7791" w14:textId="77777777" w:rsidR="00E541E2" w:rsidRDefault="00E541E2" w:rsidP="00701A71">
            <w:pPr>
              <w:pStyle w:val="Odsekzoznamu"/>
              <w:numPr>
                <w:ilvl w:val="0"/>
                <w:numId w:val="26"/>
              </w:numPr>
              <w:rPr>
                <w:del w:id="213" w:author="oMN" w:date="2021-04-26T13:33:00Z"/>
              </w:rPr>
            </w:pPr>
            <w:del w:id="214" w:author="oMN" w:date="2021-04-26T13:33:00Z">
              <w:r>
                <w:delText>a</w:delText>
              </w:r>
              <w:r w:rsidRPr="00F7211A">
                <w:delText>k monitorované obdobie zahŕňa viac ako jeden kalendárny rok, RO/SO bližšie usmerní prijímateľa, ktorý kalendárny rok je relevantný pre vykazovanie dosiahnutých ročných hodnôt</w:delText>
              </w:r>
              <w:r w:rsidR="004108B2">
                <w:delText>.</w:delText>
              </w:r>
            </w:del>
          </w:p>
          <w:p w14:paraId="7407BBFE" w14:textId="598F5D73" w:rsidR="003621C0" w:rsidRDefault="0064746A" w:rsidP="00701A71">
            <w:pPr>
              <w:pStyle w:val="Odsekzoznamu"/>
              <w:numPr>
                <w:ilvl w:val="0"/>
                <w:numId w:val="26"/>
              </w:numPr>
              <w:rPr>
                <w:ins w:id="215" w:author="oMN" w:date="2021-04-26T13:33:00Z"/>
              </w:rPr>
            </w:pPr>
            <w:ins w:id="216" w:author="oMN" w:date="2021-04-26T13:33:00Z">
              <w:r>
                <w:t>obdobie stanovené</w:t>
              </w:r>
              <w:r w:rsidR="000543DA">
                <w:t xml:space="preserve"> RO/SO</w:t>
              </w:r>
            </w:ins>
          </w:p>
          <w:p w14:paraId="67C405C5" w14:textId="38CF1DAA" w:rsidR="003621C0" w:rsidRDefault="003621C0" w:rsidP="00A502A4">
            <w:pPr>
              <w:pStyle w:val="Odsekzoznamu"/>
            </w:pPr>
          </w:p>
        </w:tc>
      </w:tr>
      <w:tr w:rsidR="003621C0" w14:paraId="793BF4F7" w14:textId="77777777" w:rsidTr="00701A71">
        <w:trPr>
          <w:del w:id="217" w:author="oMN" w:date="2021-04-26T13:33:00Z"/>
        </w:trPr>
        <w:tc>
          <w:tcPr>
            <w:tcW w:w="1723" w:type="dxa"/>
            <w:cellMerge w:id="218" w:author="oMN" w:date="2021-04-26T13:33:00Z" w:vMergeOrig="cont"/>
          </w:tcPr>
          <w:p w14:paraId="1D89C375" w14:textId="77777777" w:rsidR="003621C0" w:rsidRDefault="003621C0" w:rsidP="00701A71">
            <w:pPr>
              <w:rPr>
                <w:del w:id="219" w:author="oMN" w:date="2021-04-26T13:33:00Z"/>
              </w:rPr>
            </w:pPr>
          </w:p>
        </w:tc>
        <w:tc>
          <w:tcPr>
            <w:tcW w:w="682" w:type="dxa"/>
          </w:tcPr>
          <w:p w14:paraId="491C1873" w14:textId="77777777" w:rsidR="003621C0" w:rsidRDefault="003621C0" w:rsidP="00701A71">
            <w:pPr>
              <w:rPr>
                <w:del w:id="220" w:author="oMN" w:date="2021-04-26T13:33:00Z"/>
              </w:rPr>
            </w:pPr>
            <w:del w:id="221" w:author="oMN" w:date="2021-04-26T13:33:00Z">
              <w:r>
                <w:delText>K</w:delText>
              </w:r>
            </w:del>
          </w:p>
        </w:tc>
        <w:tc>
          <w:tcPr>
            <w:tcW w:w="6657" w:type="dxa"/>
          </w:tcPr>
          <w:p w14:paraId="55E2CF6A" w14:textId="77777777" w:rsidR="003621C0" w:rsidRPr="002E6321" w:rsidRDefault="003621C0" w:rsidP="00916B35">
            <w:pPr>
              <w:rPr>
                <w:del w:id="222" w:author="oMN" w:date="2021-04-26T13:33:00Z"/>
              </w:rPr>
            </w:pPr>
            <w:del w:id="223" w:author="oMN" w:date="2021-04-26T13:33:00Z">
              <w:r w:rsidRPr="002E6321">
                <w:delText xml:space="preserve">obdobie </w:delText>
              </w:r>
              <w:r w:rsidR="00916B35">
                <w:delText>od začiatku realizácie projektu</w:delText>
              </w:r>
              <w:r w:rsidRPr="002E6321">
                <w:delText xml:space="preserve"> do predloženia mimoriadnej MS </w:delText>
              </w:r>
            </w:del>
          </w:p>
        </w:tc>
      </w:tr>
      <w:tr w:rsidR="003621C0" w14:paraId="654DBA3C" w14:textId="77777777" w:rsidTr="00701A71">
        <w:tc>
          <w:tcPr>
            <w:tcW w:w="1723" w:type="dxa"/>
            <w:vMerge w:val="restart"/>
            <w:vAlign w:val="center"/>
          </w:tcPr>
          <w:p w14:paraId="2B216B1E" w14:textId="77777777" w:rsidR="003621C0" w:rsidRDefault="003621C0" w:rsidP="00701A71">
            <w:pPr>
              <w:jc w:val="center"/>
            </w:pPr>
            <w:r>
              <w:t>Doplňujúce monitorovacie údaje k ŽoP</w:t>
            </w:r>
          </w:p>
        </w:tc>
        <w:tc>
          <w:tcPr>
            <w:tcW w:w="682" w:type="dxa"/>
          </w:tcPr>
          <w:p w14:paraId="3C1725FB" w14:textId="77777777" w:rsidR="003621C0" w:rsidRDefault="003621C0" w:rsidP="00701A71">
            <w:r>
              <w:t>R</w:t>
            </w:r>
          </w:p>
        </w:tc>
        <w:tc>
          <w:tcPr>
            <w:tcW w:w="6657" w:type="dxa"/>
          </w:tcPr>
          <w:p w14:paraId="5F18DDFB" w14:textId="1E5DD0AA" w:rsidR="003621C0" w:rsidRDefault="003621C0" w:rsidP="00E541E2">
            <w:pPr>
              <w:pStyle w:val="Odsekzoznamu"/>
              <w:numPr>
                <w:ilvl w:val="0"/>
                <w:numId w:val="27"/>
              </w:numPr>
            </w:pPr>
            <w:r>
              <w:t xml:space="preserve">v prípade ŽoP zaslanej na RO v prvom roku účinnosti </w:t>
            </w:r>
            <w:del w:id="224" w:author="oMN" w:date="2021-04-26T13:33:00Z">
              <w:r>
                <w:delText xml:space="preserve">zmluvy </w:delText>
              </w:r>
              <w:r w:rsidR="003C035B" w:rsidRPr="003C035B">
                <w:delText>alebo Rozhodnutia</w:delText>
              </w:r>
            </w:del>
            <w:ins w:id="225" w:author="oMN" w:date="2021-04-26T13:33:00Z">
              <w:r w:rsidR="00E33C4F">
                <w:t>Z</w:t>
              </w:r>
              <w:r>
                <w:t>mluvy</w:t>
              </w:r>
            </w:ins>
            <w:r>
              <w:t xml:space="preserve"> </w:t>
            </w:r>
            <w:r w:rsidR="00C3052A">
              <w:t>o</w:t>
            </w:r>
            <w:del w:id="226" w:author="oMN" w:date="2021-04-26T13:33:00Z">
              <w:r w:rsidR="003C035B" w:rsidRPr="003C035B">
                <w:delText xml:space="preserve"> schválení ŽoNFP pri projektoch, kde sa nerobí zmluva o </w:delText>
              </w:r>
            </w:del>
            <w:ins w:id="227" w:author="oMN" w:date="2021-04-26T13:33:00Z">
              <w:r w:rsidR="00C3052A">
                <w:t> </w:t>
              </w:r>
            </w:ins>
            <w:r w:rsidR="00C3052A">
              <w:t xml:space="preserve">NFP </w:t>
            </w:r>
            <w:r>
              <w:t xml:space="preserve">je to </w:t>
            </w:r>
            <w:r w:rsidRPr="002E6321">
              <w:t>obdobie</w:t>
            </w:r>
            <w:r w:rsidR="004B117E">
              <w:t xml:space="preserve"> </w:t>
            </w:r>
            <w:r w:rsidR="0047658F" w:rsidRPr="001E5A41">
              <w:t xml:space="preserve">od </w:t>
            </w:r>
            <w:ins w:id="228" w:author="oMN" w:date="2021-04-26T13:33:00Z">
              <w:r w:rsidR="00E33C4F">
                <w:t>účinnosti Z</w:t>
              </w:r>
              <w:r w:rsidR="0047658F" w:rsidRPr="001E5A41">
                <w:t xml:space="preserve">mluvy o NFP alebo </w:t>
              </w:r>
            </w:ins>
            <w:r w:rsidR="0047658F" w:rsidRPr="001E5A41">
              <w:t xml:space="preserve">začiatku realizácie </w:t>
            </w:r>
            <w:ins w:id="229" w:author="oMN" w:date="2021-04-26T13:33:00Z">
              <w:r w:rsidR="0047658F" w:rsidRPr="001E5A41">
                <w:t xml:space="preserve">hlavných aktivít </w:t>
              </w:r>
            </w:ins>
            <w:r w:rsidR="0047658F" w:rsidRPr="001E5A41">
              <w:t>projektu</w:t>
            </w:r>
            <w:ins w:id="230" w:author="oMN" w:date="2021-04-26T13:33:00Z">
              <w:r w:rsidR="0047658F" w:rsidRPr="001E5A41">
                <w:t xml:space="preserve">, ak sa začali realizovať pred nadobudnutím </w:t>
              </w:r>
              <w:r w:rsidR="00E33C4F">
                <w:t>Z</w:t>
              </w:r>
              <w:r w:rsidR="0047658F" w:rsidRPr="001E5A41">
                <w:t>mluvy o</w:t>
              </w:r>
              <w:r w:rsidR="00C930C9">
                <w:t> </w:t>
              </w:r>
              <w:r w:rsidR="0047658F" w:rsidRPr="001E5A41">
                <w:t>NFP</w:t>
              </w:r>
              <w:r w:rsidR="00C930C9">
                <w:t>,</w:t>
              </w:r>
            </w:ins>
            <w:r>
              <w:t xml:space="preserve"> do </w:t>
            </w:r>
            <w:del w:id="231" w:author="oMN" w:date="2021-04-26T13:33:00Z">
              <w:r w:rsidRPr="008661D7">
                <w:delText>posledn</w:delText>
              </w:r>
              <w:r>
                <w:delText xml:space="preserve">ého </w:delText>
              </w:r>
            </w:del>
            <w:r>
              <w:t xml:space="preserve">dňa </w:t>
            </w:r>
            <w:del w:id="232" w:author="oMN" w:date="2021-04-26T13:33:00Z">
              <w:r>
                <w:delText xml:space="preserve">kalendárneho mesiaca, ktorý predchádza </w:delText>
              </w:r>
              <w:r w:rsidRPr="008661D7">
                <w:delText>odoslani</w:delText>
              </w:r>
              <w:r>
                <w:delText>u</w:delText>
              </w:r>
            </w:del>
            <w:ins w:id="233" w:author="oMN" w:date="2021-04-26T13:33:00Z">
              <w:r w:rsidR="00B91D6D">
                <w:t>predloženia</w:t>
              </w:r>
            </w:ins>
            <w:r w:rsidR="00B91D6D">
              <w:t xml:space="preserve"> </w:t>
            </w:r>
            <w:r w:rsidRPr="008661D7">
              <w:t xml:space="preserve">ŽoP </w:t>
            </w:r>
            <w:del w:id="234" w:author="oMN" w:date="2021-04-26T13:33:00Z">
              <w:r w:rsidRPr="008661D7">
                <w:delText xml:space="preserve">na </w:delText>
              </w:r>
              <w:r>
                <w:delText>RO,</w:delText>
              </w:r>
            </w:del>
            <w:ins w:id="235" w:author="oMN" w:date="2021-04-26T13:33:00Z">
              <w:r w:rsidR="00B91D6D">
                <w:t>prostredníctvom ITMS2014+</w:t>
              </w:r>
              <w:r>
                <w:t>,</w:t>
              </w:r>
            </w:ins>
            <w:r>
              <w:t xml:space="preserve"> </w:t>
            </w:r>
          </w:p>
          <w:p w14:paraId="443F3B4B" w14:textId="2F68D833" w:rsidR="00E541E2" w:rsidRDefault="00E541E2" w:rsidP="00E541E2">
            <w:pPr>
              <w:pStyle w:val="Odsekzoznamu"/>
              <w:numPr>
                <w:ilvl w:val="0"/>
                <w:numId w:val="27"/>
              </w:numPr>
            </w:pPr>
            <w:r>
              <w:t>a</w:t>
            </w:r>
            <w:r w:rsidRPr="00F7211A">
              <w:t>k monitorované obdobie zahŕňa viac ako jeden kalendárny rok, RO/SO bližšie usmerní prijímateľa, ktorý kalendárny rok je relevantný pre vykazovanie dosiahnutých ročných hodnôt</w:t>
            </w:r>
            <w:r>
              <w:t>,</w:t>
            </w:r>
          </w:p>
          <w:p w14:paraId="5E80BD22" w14:textId="6C7B9CBC" w:rsidR="0011257E" w:rsidRDefault="003621C0" w:rsidP="0011257E">
            <w:pPr>
              <w:pStyle w:val="Odsekzoznamu"/>
              <w:numPr>
                <w:ilvl w:val="0"/>
                <w:numId w:val="27"/>
              </w:numPr>
            </w:pPr>
            <w:r>
              <w:t xml:space="preserve">v prípade ŽoP zaslanej na RO v ďalších rokoch, je to obdobie od 1.1. príslušného roku </w:t>
            </w:r>
            <w:ins w:id="236" w:author="oMN" w:date="2021-04-26T13:33:00Z">
              <w:r w:rsidR="001D3B31">
                <w:t xml:space="preserve">v ktorom je predkladaná ŽoP </w:t>
              </w:r>
            </w:ins>
            <w:r>
              <w:t xml:space="preserve">do </w:t>
            </w:r>
            <w:del w:id="237" w:author="oMN" w:date="2021-04-26T13:33:00Z">
              <w:r w:rsidRPr="008661D7">
                <w:delText>posledn</w:delText>
              </w:r>
              <w:r>
                <w:delText xml:space="preserve">ého </w:delText>
              </w:r>
            </w:del>
            <w:r>
              <w:t xml:space="preserve">dňa </w:t>
            </w:r>
            <w:del w:id="238" w:author="oMN" w:date="2021-04-26T13:33:00Z">
              <w:r>
                <w:delText xml:space="preserve">kalendárneho mesiaca, ktorý </w:delText>
              </w:r>
              <w:r w:rsidRPr="008661D7">
                <w:delText>predchádza odoslani</w:delText>
              </w:r>
              <w:r w:rsidR="00D77CE8">
                <w:delText>u</w:delText>
              </w:r>
              <w:r w:rsidRPr="008661D7">
                <w:delText xml:space="preserve"> ŽoP na </w:delText>
              </w:r>
              <w:r>
                <w:delText>RO</w:delText>
              </w:r>
              <w:r w:rsidR="008C05B6">
                <w:delText>,</w:delText>
              </w:r>
            </w:del>
            <w:ins w:id="239" w:author="oMN" w:date="2021-04-26T13:33:00Z">
              <w:r w:rsidR="00B91D6D">
                <w:t xml:space="preserve">predloženia </w:t>
              </w:r>
              <w:r w:rsidRPr="008661D7">
                <w:t xml:space="preserve">ŽoP </w:t>
              </w:r>
              <w:r w:rsidR="00B91D6D">
                <w:t>prostredníctvom ITMS2014+</w:t>
              </w:r>
              <w:r w:rsidR="008C05B6">
                <w:t>,</w:t>
              </w:r>
            </w:ins>
          </w:p>
          <w:p w14:paraId="5547574F" w14:textId="542B6CBF" w:rsidR="007B5495" w:rsidRDefault="007B5495" w:rsidP="00E541E2">
            <w:pPr>
              <w:pStyle w:val="Odsekzoznamu"/>
              <w:numPr>
                <w:ilvl w:val="0"/>
                <w:numId w:val="27"/>
              </w:numPr>
            </w:pPr>
            <w:r>
              <w:t xml:space="preserve">v prípade záverečnej ŽoP, predloženej na RO v tom istom roku, ako bola predložená záverečná MS, sa pre MU s časom plnenia „K“, ročná hodnota = ročnej hodnote v záverečnej MS, </w:t>
            </w:r>
          </w:p>
          <w:p w14:paraId="5808D12E" w14:textId="385D5B24" w:rsidR="008C05B6" w:rsidRDefault="008C05B6" w:rsidP="00E541E2">
            <w:pPr>
              <w:pStyle w:val="Odsekzoznamu"/>
              <w:numPr>
                <w:ilvl w:val="0"/>
                <w:numId w:val="27"/>
              </w:numPr>
            </w:pPr>
            <w:r>
              <w:t xml:space="preserve">v prípade záverečnej ŽoP, predloženej na RO v nasledujúcom roku po monitorovanom období záverečnej MS </w:t>
            </w:r>
            <w:r w:rsidR="00FB0FFD">
              <w:t xml:space="preserve">sa </w:t>
            </w:r>
            <w:r w:rsidR="007B5495">
              <w:t>pre MU</w:t>
            </w:r>
            <w:r>
              <w:t xml:space="preserve"> s časom plnenia „K“, ročná hodnota = „0“.</w:t>
            </w:r>
          </w:p>
        </w:tc>
      </w:tr>
      <w:tr w:rsidR="003621C0" w14:paraId="180ADC02" w14:textId="77777777" w:rsidTr="00701A71">
        <w:tc>
          <w:tcPr>
            <w:tcW w:w="1723" w:type="dxa"/>
            <w:vMerge/>
          </w:tcPr>
          <w:p w14:paraId="71EE788B" w14:textId="77777777" w:rsidR="003621C0" w:rsidRDefault="003621C0" w:rsidP="00701A71"/>
        </w:tc>
        <w:tc>
          <w:tcPr>
            <w:tcW w:w="682" w:type="dxa"/>
          </w:tcPr>
          <w:p w14:paraId="64936A26" w14:textId="77777777" w:rsidR="003621C0" w:rsidRDefault="003621C0" w:rsidP="00701A71">
            <w:r>
              <w:t>K</w:t>
            </w:r>
          </w:p>
        </w:tc>
        <w:tc>
          <w:tcPr>
            <w:tcW w:w="6657" w:type="dxa"/>
          </w:tcPr>
          <w:p w14:paraId="1AE767A4" w14:textId="13102D82" w:rsidR="003621C0" w:rsidRDefault="001E5A41" w:rsidP="00C65094">
            <w:pPr>
              <w:pStyle w:val="Odsekzoznamu"/>
              <w:numPr>
                <w:ilvl w:val="0"/>
                <w:numId w:val="29"/>
              </w:numPr>
            </w:pPr>
            <w:r>
              <w:t xml:space="preserve">obdobie </w:t>
            </w:r>
            <w:ins w:id="240" w:author="oMN" w:date="2021-04-26T13:33:00Z">
              <w:r w:rsidR="0047658F">
                <w:t xml:space="preserve"> </w:t>
              </w:r>
            </w:ins>
            <w:r w:rsidR="0047658F" w:rsidRPr="001E5A41">
              <w:t xml:space="preserve">od </w:t>
            </w:r>
            <w:ins w:id="241" w:author="oMN" w:date="2021-04-26T13:33:00Z">
              <w:r w:rsidR="00E33C4F">
                <w:t>účinnosti Z</w:t>
              </w:r>
              <w:r w:rsidR="0047658F" w:rsidRPr="001E5A41">
                <w:t xml:space="preserve">mluvy o NFP alebo </w:t>
              </w:r>
            </w:ins>
            <w:r w:rsidR="0047658F" w:rsidRPr="001E5A41">
              <w:t xml:space="preserve">začiatku realizácie </w:t>
            </w:r>
            <w:ins w:id="242" w:author="oMN" w:date="2021-04-26T13:33:00Z">
              <w:r w:rsidR="0047658F" w:rsidRPr="001E5A41">
                <w:t xml:space="preserve">hlavných aktivít </w:t>
              </w:r>
            </w:ins>
            <w:r w:rsidR="0047658F" w:rsidRPr="001E5A41">
              <w:t>projektu</w:t>
            </w:r>
            <w:ins w:id="243" w:author="oMN" w:date="2021-04-26T13:33:00Z">
              <w:r w:rsidR="0047658F" w:rsidRPr="001E5A41">
                <w:t xml:space="preserve">, ak sa začali realizovať pred nadobudnutím </w:t>
              </w:r>
              <w:r w:rsidR="00013C65">
                <w:t xml:space="preserve">účinnosti </w:t>
              </w:r>
              <w:r w:rsidR="00E33C4F">
                <w:t>Z</w:t>
              </w:r>
              <w:r w:rsidR="0047658F" w:rsidRPr="001E5A41">
                <w:t>mluvy o NFP</w:t>
              </w:r>
            </w:ins>
            <w:r>
              <w:t xml:space="preserve"> </w:t>
            </w:r>
            <w:r w:rsidR="003621C0">
              <w:t xml:space="preserve">do </w:t>
            </w:r>
            <w:del w:id="244" w:author="oMN" w:date="2021-04-26T13:33:00Z">
              <w:r w:rsidR="003621C0" w:rsidRPr="008661D7">
                <w:delText>posledn</w:delText>
              </w:r>
              <w:r w:rsidR="003621C0">
                <w:delText xml:space="preserve">ého </w:delText>
              </w:r>
            </w:del>
            <w:r w:rsidR="003621C0">
              <w:t xml:space="preserve">dňa </w:t>
            </w:r>
            <w:del w:id="245" w:author="oMN" w:date="2021-04-26T13:33:00Z">
              <w:r w:rsidR="003621C0">
                <w:delText xml:space="preserve">kalendárneho mesiaca, ktorý predchádza </w:delText>
              </w:r>
              <w:r w:rsidR="003621C0" w:rsidRPr="008661D7">
                <w:delText>odoslani</w:delText>
              </w:r>
              <w:r w:rsidR="003621C0">
                <w:delText>u</w:delText>
              </w:r>
            </w:del>
            <w:ins w:id="246" w:author="oMN" w:date="2021-04-26T13:33:00Z">
              <w:r w:rsidR="00B91D6D">
                <w:t>predloženia</w:t>
              </w:r>
            </w:ins>
            <w:r w:rsidR="003621C0" w:rsidRPr="008661D7">
              <w:t xml:space="preserve"> ŽoP </w:t>
            </w:r>
            <w:del w:id="247" w:author="oMN" w:date="2021-04-26T13:33:00Z">
              <w:r w:rsidR="003621C0" w:rsidRPr="008661D7">
                <w:delText xml:space="preserve">na </w:delText>
              </w:r>
              <w:r w:rsidR="003621C0">
                <w:delText>RO</w:delText>
              </w:r>
              <w:r w:rsidR="00C65094">
                <w:delText>,</w:delText>
              </w:r>
            </w:del>
            <w:ins w:id="248" w:author="oMN" w:date="2021-04-26T13:33:00Z">
              <w:r w:rsidR="00B91D6D">
                <w:t>prostredníctvom ITMS2014+</w:t>
              </w:r>
              <w:r w:rsidR="00C65094">
                <w:t>,</w:t>
              </w:r>
            </w:ins>
          </w:p>
          <w:p w14:paraId="065C252D" w14:textId="37A58BDF" w:rsidR="00C65094" w:rsidRDefault="00C65094" w:rsidP="00AE5DFC">
            <w:pPr>
              <w:pStyle w:val="Odsekzoznamu"/>
              <w:numPr>
                <w:ilvl w:val="0"/>
                <w:numId w:val="29"/>
              </w:numPr>
            </w:pPr>
            <w:r>
              <w:t>v prípade záverečnej ŽoP, predloženej na RO po predložení záverečnej MS</w:t>
            </w:r>
            <w:r w:rsidR="00FB0FFD">
              <w:t>,</w:t>
            </w:r>
            <w:r>
              <w:t xml:space="preserve"> </w:t>
            </w:r>
            <w:r w:rsidR="00FB0FFD">
              <w:t xml:space="preserve">sa </w:t>
            </w:r>
            <w:r w:rsidR="007B5495">
              <w:t>pre MU</w:t>
            </w:r>
            <w:r>
              <w:t xml:space="preserve"> s časom plnenia „K“ uvedie kumulatívna hodnota = kumulatívnej hodnote v záverečnej MS.</w:t>
            </w:r>
          </w:p>
        </w:tc>
      </w:tr>
      <w:tr w:rsidR="00E718A0" w14:paraId="799C0370" w14:textId="77777777" w:rsidTr="00701A71">
        <w:tc>
          <w:tcPr>
            <w:tcW w:w="1723" w:type="dxa"/>
            <w:vMerge w:val="restart"/>
            <w:vAlign w:val="center"/>
          </w:tcPr>
          <w:p w14:paraId="620256EE" w14:textId="50D2607F" w:rsidR="00E718A0" w:rsidRPr="008605E7" w:rsidRDefault="00E718A0" w:rsidP="00EF4778">
            <w:pPr>
              <w:jc w:val="center"/>
            </w:pPr>
            <w:r w:rsidRPr="008605E7">
              <w:t>Prvá výročná MS</w:t>
            </w:r>
          </w:p>
        </w:tc>
        <w:tc>
          <w:tcPr>
            <w:tcW w:w="682" w:type="dxa"/>
          </w:tcPr>
          <w:p w14:paraId="0ECDC706" w14:textId="1B465ED6" w:rsidR="00E718A0" w:rsidRDefault="00E718A0" w:rsidP="00A502A4">
            <w:r>
              <w:t>R</w:t>
            </w:r>
          </w:p>
        </w:tc>
        <w:tc>
          <w:tcPr>
            <w:tcW w:w="6657" w:type="dxa"/>
          </w:tcPr>
          <w:p w14:paraId="0758ED80" w14:textId="6EAE95A3" w:rsidR="00E718A0" w:rsidDel="005E0B1D" w:rsidRDefault="003621C0" w:rsidP="002A2655">
            <w:del w:id="249" w:author="oMN" w:date="2021-04-26T13:33:00Z">
              <w:r>
                <w:delText xml:space="preserve">obdobie </w:delText>
              </w:r>
              <w:r w:rsidR="00D77CE8">
                <w:delText xml:space="preserve">od začiatku realizácie projektu </w:delText>
              </w:r>
              <w:r w:rsidRPr="00777DBF">
                <w:delText>do 31.12. roku n</w:delText>
              </w:r>
            </w:del>
            <w:ins w:id="250" w:author="oMN" w:date="2021-04-26T13:33:00Z">
              <w:r w:rsidR="00E718A0">
                <w:t>obdobie stanovené RO (napr. obdobie od 1.1. roku n</w:t>
              </w:r>
              <w:r w:rsidR="002A2655">
                <w:t xml:space="preserve"> </w:t>
              </w:r>
              <w:r w:rsidR="00E718A0">
                <w:t>do 31.12. roku n</w:t>
              </w:r>
              <w:r w:rsidR="00C930C9">
                <w:t>,</w:t>
              </w:r>
              <w:r w:rsidR="00E33C4F">
                <w:t xml:space="preserve"> ak Z</w:t>
              </w:r>
              <w:r w:rsidR="00E718A0">
                <w:t xml:space="preserve">mluva o NFP nadobudla účinnosť pred 1.1. roku n a realizácia </w:t>
              </w:r>
              <w:r w:rsidR="006737D1">
                <w:lastRenderedPageBreak/>
                <w:t xml:space="preserve">hlavných </w:t>
              </w:r>
              <w:r w:rsidR="00E718A0">
                <w:t>aktivít nastala najskôr 1.1. roku n alebo obdobie zhodné s obdobím kumulatívnej hodnoty alebo pod.)</w:t>
              </w:r>
            </w:ins>
          </w:p>
        </w:tc>
      </w:tr>
      <w:tr w:rsidR="00E718A0" w14:paraId="5333931F" w14:textId="77777777" w:rsidTr="007B7BD0">
        <w:tblPrEx>
          <w:tblW w:w="0" w:type="auto"/>
          <w:tblPrExChange w:id="251" w:author="oMN" w:date="2021-04-26T13:33:00Z">
            <w:tblPrEx>
              <w:tblW w:w="0" w:type="auto"/>
            </w:tblPrEx>
          </w:tblPrExChange>
        </w:tblPrEx>
        <w:tc>
          <w:tcPr>
            <w:tcW w:w="1723" w:type="dxa"/>
            <w:vMerge/>
            <w:vAlign w:val="center"/>
            <w:tcPrChange w:id="252" w:author="oMN" w:date="2021-04-26T13:33:00Z">
              <w:tcPr>
                <w:tcW w:w="1723" w:type="dxa"/>
                <w:vMerge/>
              </w:tcPr>
            </w:tcPrChange>
          </w:tcPr>
          <w:p w14:paraId="73A6F617" w14:textId="3513B9F9" w:rsidR="00E718A0" w:rsidRDefault="00E718A0">
            <w:pPr>
              <w:jc w:val="center"/>
              <w:pPrChange w:id="253" w:author="oMN" w:date="2021-04-26T13:33:00Z">
                <w:pPr/>
              </w:pPrChange>
            </w:pPr>
          </w:p>
        </w:tc>
        <w:tc>
          <w:tcPr>
            <w:tcW w:w="682" w:type="dxa"/>
            <w:tcPrChange w:id="254" w:author="oMN" w:date="2021-04-26T13:33:00Z">
              <w:tcPr>
                <w:tcW w:w="682" w:type="dxa"/>
              </w:tcPr>
            </w:tcPrChange>
          </w:tcPr>
          <w:p w14:paraId="673BC77D" w14:textId="11F7B7F0" w:rsidR="00E718A0" w:rsidRDefault="00E718A0" w:rsidP="00A502A4">
            <w:r>
              <w:t>K</w:t>
            </w:r>
          </w:p>
        </w:tc>
        <w:tc>
          <w:tcPr>
            <w:tcW w:w="6657" w:type="dxa"/>
            <w:tcPrChange w:id="255" w:author="oMN" w:date="2021-04-26T13:33:00Z">
              <w:tcPr>
                <w:tcW w:w="6657" w:type="dxa"/>
              </w:tcPr>
            </w:tcPrChange>
          </w:tcPr>
          <w:p w14:paraId="7B60FF6B" w14:textId="38F6E72C" w:rsidR="00E718A0" w:rsidRDefault="00E718A0" w:rsidP="00013C65">
            <w:r>
              <w:t xml:space="preserve">obdobie </w:t>
            </w:r>
            <w:r w:rsidRPr="00EC1DBA">
              <w:rPr>
                <w:szCs w:val="22"/>
              </w:rPr>
              <w:t>od</w:t>
            </w:r>
            <w:ins w:id="256" w:author="oMN" w:date="2021-04-26T13:33:00Z">
              <w:r>
                <w:rPr>
                  <w:szCs w:val="22"/>
                </w:rPr>
                <w:t xml:space="preserve"> nadobudnutia </w:t>
              </w:r>
              <w:r w:rsidRPr="00EC1DBA">
                <w:rPr>
                  <w:szCs w:val="22"/>
                </w:rPr>
                <w:t xml:space="preserve">účinnosti </w:t>
              </w:r>
              <w:r w:rsidR="00E33C4F">
                <w:rPr>
                  <w:szCs w:val="22"/>
                </w:rPr>
                <w:t>Z</w:t>
              </w:r>
              <w:r w:rsidRPr="00EC1DBA">
                <w:rPr>
                  <w:szCs w:val="22"/>
                </w:rPr>
                <w:t>mluvy o </w:t>
              </w:r>
              <w:r>
                <w:rPr>
                  <w:szCs w:val="22"/>
                </w:rPr>
                <w:t>NFP</w:t>
              </w:r>
              <w:r w:rsidRPr="00EC1DBA">
                <w:rPr>
                  <w:szCs w:val="22"/>
                </w:rPr>
                <w:t xml:space="preserve"> do 31.12.</w:t>
              </w:r>
              <w:r>
                <w:rPr>
                  <w:szCs w:val="22"/>
                </w:rPr>
                <w:t xml:space="preserve"> </w:t>
              </w:r>
              <w:r w:rsidRPr="00F16E8E">
                <w:rPr>
                  <w:szCs w:val="22"/>
                </w:rPr>
                <w:t>roku n, v ktorom začal prijímateľ realizovať hlavné aktivity projektu</w:t>
              </w:r>
              <w:r>
                <w:rPr>
                  <w:szCs w:val="22"/>
                </w:rPr>
                <w:t xml:space="preserve">, </w:t>
              </w:r>
              <w:r w:rsidRPr="001E5A41">
                <w:rPr>
                  <w:szCs w:val="22"/>
                </w:rPr>
                <w:t>alebo od</w:t>
              </w:r>
            </w:ins>
            <w:r w:rsidRPr="001E5A41">
              <w:rPr>
                <w:szCs w:val="22"/>
              </w:rPr>
              <w:t xml:space="preserve"> začiatku realizácie </w:t>
            </w:r>
            <w:ins w:id="257" w:author="oMN" w:date="2021-04-26T13:33:00Z">
              <w:r w:rsidRPr="001E5A41">
                <w:rPr>
                  <w:szCs w:val="22"/>
                </w:rPr>
                <w:t>hlavných aktivít</w:t>
              </w:r>
              <w:r>
                <w:rPr>
                  <w:szCs w:val="22"/>
                </w:rPr>
                <w:t xml:space="preserve"> </w:t>
              </w:r>
            </w:ins>
            <w:r>
              <w:rPr>
                <w:szCs w:val="22"/>
              </w:rPr>
              <w:t>projektu</w:t>
            </w:r>
            <w:ins w:id="258" w:author="oMN" w:date="2021-04-26T13:33:00Z">
              <w:r w:rsidRPr="001E5A41">
                <w:rPr>
                  <w:szCs w:val="22"/>
                </w:rPr>
                <w:t>, ak sa zač</w:t>
              </w:r>
              <w:r w:rsidR="00E33C4F">
                <w:rPr>
                  <w:szCs w:val="22"/>
                </w:rPr>
                <w:t>ali realizovať pred účinnosťou Z</w:t>
              </w:r>
              <w:r w:rsidRPr="001E5A41">
                <w:rPr>
                  <w:szCs w:val="22"/>
                </w:rPr>
                <w:t>mluvy</w:t>
              </w:r>
              <w:r>
                <w:rPr>
                  <w:szCs w:val="22"/>
                </w:rPr>
                <w:t xml:space="preserve"> o NFP</w:t>
              </w:r>
            </w:ins>
            <w:r>
              <w:rPr>
                <w:szCs w:val="22"/>
              </w:rPr>
              <w:t xml:space="preserve"> do</w:t>
            </w:r>
            <w:r w:rsidRPr="001E5A41">
              <w:rPr>
                <w:szCs w:val="22"/>
              </w:rPr>
              <w:t xml:space="preserve"> 31.12. roku n</w:t>
            </w:r>
          </w:p>
        </w:tc>
      </w:tr>
      <w:tr w:rsidR="003621C0" w14:paraId="7069F95A" w14:textId="77777777" w:rsidTr="00701A71">
        <w:tc>
          <w:tcPr>
            <w:tcW w:w="1723" w:type="dxa"/>
            <w:vMerge w:val="restart"/>
            <w:vAlign w:val="center"/>
          </w:tcPr>
          <w:p w14:paraId="5B43B145" w14:textId="77777777" w:rsidR="003621C0" w:rsidRDefault="003621C0" w:rsidP="00701A71">
            <w:pPr>
              <w:jc w:val="center"/>
            </w:pPr>
            <w:r>
              <w:t>Ďalšie výročné MS</w:t>
            </w:r>
          </w:p>
        </w:tc>
        <w:tc>
          <w:tcPr>
            <w:tcW w:w="682" w:type="dxa"/>
          </w:tcPr>
          <w:p w14:paraId="4EF478E2" w14:textId="77777777" w:rsidR="003621C0" w:rsidRDefault="003621C0" w:rsidP="00701A71">
            <w:r>
              <w:t>R</w:t>
            </w:r>
          </w:p>
        </w:tc>
        <w:tc>
          <w:tcPr>
            <w:tcW w:w="6657" w:type="dxa"/>
          </w:tcPr>
          <w:p w14:paraId="13CE679F" w14:textId="3AAF7E02" w:rsidR="003621C0" w:rsidRDefault="003621C0" w:rsidP="005C2B27">
            <w:r>
              <w:t xml:space="preserve">obdobie od 1.1. do 31.12. roku </w:t>
            </w:r>
            <w:r w:rsidR="00200524">
              <w:t>n</w:t>
            </w:r>
            <w:r>
              <w:t xml:space="preserve">+1 (ďalšie roky </w:t>
            </w:r>
            <w:del w:id="259" w:author="oMN" w:date="2021-04-26T13:33:00Z">
              <w:r>
                <w:delText>od nadobudnutia  účinnosti zmluvy o</w:delText>
              </w:r>
              <w:r w:rsidR="003C035B">
                <w:delText> </w:delText>
              </w:r>
              <w:r>
                <w:delText>NFP</w:delText>
              </w:r>
              <w:r w:rsidR="003C035B">
                <w:delText xml:space="preserve"> </w:delText>
              </w:r>
              <w:r w:rsidR="003C035B" w:rsidRPr="003C035B">
                <w:delText>alebo Rozhodnutia o schválení ŽoNFP pri projektoch, kde sa nerobí zmluva o NFP</w:delText>
              </w:r>
            </w:del>
            <w:ins w:id="260" w:author="oMN" w:date="2021-04-26T13:33:00Z">
              <w:r w:rsidR="005C2B27">
                <w:t>po období 1. výročnej MS</w:t>
              </w:r>
            </w:ins>
            <w:r w:rsidR="005C2B27">
              <w:t>)</w:t>
            </w:r>
          </w:p>
        </w:tc>
      </w:tr>
      <w:tr w:rsidR="003621C0" w14:paraId="095FF373" w14:textId="77777777" w:rsidTr="00701A71">
        <w:tc>
          <w:tcPr>
            <w:tcW w:w="1723" w:type="dxa"/>
            <w:vMerge/>
          </w:tcPr>
          <w:p w14:paraId="2C8FF38C" w14:textId="77777777" w:rsidR="003621C0" w:rsidRDefault="003621C0" w:rsidP="00701A71"/>
        </w:tc>
        <w:tc>
          <w:tcPr>
            <w:tcW w:w="682" w:type="dxa"/>
          </w:tcPr>
          <w:p w14:paraId="297F1375" w14:textId="77777777" w:rsidR="003621C0" w:rsidRDefault="003621C0" w:rsidP="00701A71">
            <w:r>
              <w:t>K</w:t>
            </w:r>
          </w:p>
        </w:tc>
        <w:tc>
          <w:tcPr>
            <w:tcW w:w="6657" w:type="dxa"/>
          </w:tcPr>
          <w:p w14:paraId="0B1A41EE" w14:textId="7981ECDD" w:rsidR="003621C0" w:rsidRDefault="003621C0" w:rsidP="00E718A0">
            <w:r>
              <w:t>obdobie</w:t>
            </w:r>
            <w:r w:rsidR="005E0B1D">
              <w:t xml:space="preserve"> </w:t>
            </w:r>
            <w:r w:rsidR="005E0B1D" w:rsidRPr="001E5A41">
              <w:t xml:space="preserve">od </w:t>
            </w:r>
            <w:ins w:id="261" w:author="oMN" w:date="2021-04-26T13:33:00Z">
              <w:r w:rsidR="00E33C4F">
                <w:t>účinnosti Z</w:t>
              </w:r>
              <w:r w:rsidR="005E0B1D" w:rsidRPr="001E5A41">
                <w:t xml:space="preserve">mluvy o NFP alebo </w:t>
              </w:r>
            </w:ins>
            <w:r w:rsidR="005E0B1D" w:rsidRPr="001E5A41">
              <w:t xml:space="preserve">začiatku realizácie </w:t>
            </w:r>
            <w:ins w:id="262" w:author="oMN" w:date="2021-04-26T13:33:00Z">
              <w:r w:rsidR="005E0B1D" w:rsidRPr="001E5A41">
                <w:t xml:space="preserve">hlavných aktivít </w:t>
              </w:r>
            </w:ins>
            <w:r w:rsidR="005E0B1D" w:rsidRPr="001E5A41">
              <w:t>projektu</w:t>
            </w:r>
            <w:ins w:id="263" w:author="oMN" w:date="2021-04-26T13:33:00Z">
              <w:r w:rsidR="005E0B1D" w:rsidRPr="001E5A41">
                <w:t xml:space="preserve">, ak sa začali realizovať pred nadobudnutím </w:t>
              </w:r>
              <w:r w:rsidR="00013C65">
                <w:t xml:space="preserve">účinnosti </w:t>
              </w:r>
              <w:r w:rsidR="00E33C4F">
                <w:t>Z</w:t>
              </w:r>
              <w:r w:rsidR="005E0B1D" w:rsidRPr="001E5A41">
                <w:t>mluvy o NFP)</w:t>
              </w:r>
              <w:r w:rsidR="005E0B1D">
                <w:t xml:space="preserve"> </w:t>
              </w:r>
            </w:ins>
            <w:r w:rsidR="00D77CE8">
              <w:t xml:space="preserve"> </w:t>
            </w:r>
            <w:r>
              <w:t xml:space="preserve">do 31.12. roku </w:t>
            </w:r>
            <w:r w:rsidR="00200524">
              <w:t>n</w:t>
            </w:r>
            <w:r>
              <w:t xml:space="preserve">+1 </w:t>
            </w:r>
            <w:del w:id="264" w:author="oMN" w:date="2021-04-26T13:33:00Z">
              <w:r>
                <w:delText>(ďalšie roky od nadobudnutia  účinnosti zmluvy o</w:delText>
              </w:r>
              <w:r w:rsidR="003C035B">
                <w:delText> </w:delText>
              </w:r>
              <w:r>
                <w:delText>NFP</w:delText>
              </w:r>
              <w:r w:rsidR="003C035B">
                <w:delText xml:space="preserve"> </w:delText>
              </w:r>
              <w:r w:rsidR="003C035B" w:rsidRPr="003C035B">
                <w:delText>alebo Rozhodnutia o schválení ŽoNFP pri projektoch, kde sa nerobí zmluva o NFP</w:delText>
              </w:r>
              <w:r>
                <w:delText>)</w:delText>
              </w:r>
            </w:del>
          </w:p>
        </w:tc>
      </w:tr>
      <w:tr w:rsidR="003621C0" w14:paraId="24D29BBD" w14:textId="77777777" w:rsidTr="00701A71">
        <w:tc>
          <w:tcPr>
            <w:tcW w:w="1723" w:type="dxa"/>
            <w:vMerge w:val="restart"/>
            <w:vAlign w:val="center"/>
          </w:tcPr>
          <w:p w14:paraId="410B27CB" w14:textId="77777777" w:rsidR="003621C0" w:rsidRDefault="003621C0" w:rsidP="00701A71">
            <w:pPr>
              <w:jc w:val="center"/>
            </w:pPr>
            <w:r>
              <w:t>Záverečná MS</w:t>
            </w:r>
          </w:p>
        </w:tc>
        <w:tc>
          <w:tcPr>
            <w:tcW w:w="682" w:type="dxa"/>
          </w:tcPr>
          <w:p w14:paraId="6402663E" w14:textId="77777777" w:rsidR="003621C0" w:rsidRDefault="003621C0" w:rsidP="00701A71">
            <w:r>
              <w:t>R</w:t>
            </w:r>
          </w:p>
        </w:tc>
        <w:tc>
          <w:tcPr>
            <w:tcW w:w="6657" w:type="dxa"/>
          </w:tcPr>
          <w:p w14:paraId="4B194E03" w14:textId="781A94A4" w:rsidR="003621C0" w:rsidRDefault="003621C0" w:rsidP="00E33C4F">
            <w:r>
              <w:t>obdobie od 1.1. roku ukončenia realizácie aktivít projektu do dňa ukončenia realizácie aktivít projektu</w:t>
            </w:r>
            <w:ins w:id="265" w:author="oMN" w:date="2021-04-26T13:33:00Z">
              <w:r w:rsidR="00A2640A">
                <w:t xml:space="preserve"> (hlavných aj </w:t>
              </w:r>
              <w:r w:rsidR="00E33C4F">
                <w:t>podporných</w:t>
              </w:r>
              <w:r w:rsidR="00A2640A">
                <w:t>)</w:t>
              </w:r>
              <w:r w:rsidR="000D25CA">
                <w:t xml:space="preserve"> alebo obdobie stanovené RO (napr. ako kumulatívna hodnota  v prípade projektov kde realizácia aktivít projektu skončila pred nadobu</w:t>
              </w:r>
              <w:r w:rsidR="00E33C4F">
                <w:t>dnutím účinnosti Z</w:t>
              </w:r>
              <w:r w:rsidR="000D25CA">
                <w:t>mluvy o NFP)</w:t>
              </w:r>
            </w:ins>
          </w:p>
        </w:tc>
      </w:tr>
      <w:tr w:rsidR="003621C0" w14:paraId="18485195" w14:textId="77777777" w:rsidTr="00701A71">
        <w:tc>
          <w:tcPr>
            <w:tcW w:w="1723" w:type="dxa"/>
            <w:vMerge/>
          </w:tcPr>
          <w:p w14:paraId="3EAD628C" w14:textId="77777777" w:rsidR="003621C0" w:rsidRDefault="003621C0" w:rsidP="00701A71"/>
        </w:tc>
        <w:tc>
          <w:tcPr>
            <w:tcW w:w="682" w:type="dxa"/>
          </w:tcPr>
          <w:p w14:paraId="1CAA7A3D" w14:textId="77777777" w:rsidR="003621C0" w:rsidRDefault="003621C0" w:rsidP="00701A71">
            <w:r>
              <w:t>K</w:t>
            </w:r>
          </w:p>
        </w:tc>
        <w:tc>
          <w:tcPr>
            <w:tcW w:w="6657" w:type="dxa"/>
          </w:tcPr>
          <w:p w14:paraId="532046C8" w14:textId="0868C7D6" w:rsidR="003621C0" w:rsidRDefault="003621C0" w:rsidP="000D25CA">
            <w:r>
              <w:t>obdobie</w:t>
            </w:r>
            <w:r w:rsidR="005E0B1D">
              <w:t xml:space="preserve"> </w:t>
            </w:r>
            <w:r w:rsidR="005E0B1D" w:rsidRPr="001E5A41">
              <w:t xml:space="preserve">od </w:t>
            </w:r>
            <w:ins w:id="266" w:author="oMN" w:date="2021-04-26T13:33:00Z">
              <w:r w:rsidR="000B5C62">
                <w:t>účinnosti Z</w:t>
              </w:r>
              <w:r w:rsidR="005E0B1D" w:rsidRPr="001E5A41">
                <w:t xml:space="preserve">mluvy o NFP alebo </w:t>
              </w:r>
            </w:ins>
            <w:r w:rsidR="005E0B1D" w:rsidRPr="001E5A41">
              <w:t xml:space="preserve">začiatku realizácie </w:t>
            </w:r>
            <w:del w:id="267" w:author="oMN" w:date="2021-04-26T13:33:00Z">
              <w:r w:rsidR="00D77CE8">
                <w:delText>projektu</w:delText>
              </w:r>
            </w:del>
            <w:ins w:id="268" w:author="oMN" w:date="2021-04-26T13:33:00Z">
              <w:r w:rsidR="005E0B1D" w:rsidRPr="001E5A41">
                <w:t xml:space="preserve">hlavných aktivít projektu, ak sa začali realizovať pred nadobudnutím </w:t>
              </w:r>
              <w:r w:rsidR="000D25CA">
                <w:t xml:space="preserve">účinnosti </w:t>
              </w:r>
              <w:r w:rsidR="00E33C4F">
                <w:t>Z</w:t>
              </w:r>
              <w:r w:rsidR="005E0B1D" w:rsidRPr="001E5A41">
                <w:t>mluvy o NFP)</w:t>
              </w:r>
            </w:ins>
            <w:r>
              <w:t xml:space="preserve"> do dňa ukončenia realizácie </w:t>
            </w:r>
            <w:ins w:id="269" w:author="oMN" w:date="2021-04-26T13:33:00Z">
              <w:r w:rsidR="005E0B1D">
                <w:t xml:space="preserve">hlavných aj podporných </w:t>
              </w:r>
            </w:ins>
            <w:r>
              <w:t>aktivít projektu</w:t>
            </w:r>
          </w:p>
        </w:tc>
      </w:tr>
      <w:tr w:rsidR="003621C0" w14:paraId="23E3DF84" w14:textId="77777777" w:rsidTr="007B7BD0">
        <w:tblPrEx>
          <w:tblW w:w="0" w:type="auto"/>
          <w:tblPrExChange w:id="270" w:author="oMN" w:date="2021-04-26T13:33:00Z">
            <w:tblPrEx>
              <w:tblW w:w="0" w:type="auto"/>
            </w:tblPrEx>
          </w:tblPrExChange>
        </w:tblPrEx>
        <w:tc>
          <w:tcPr>
            <w:tcW w:w="1723" w:type="dxa"/>
            <w:vAlign w:val="center"/>
            <w:cellMerge w:id="271" w:author="oMN" w:date="2021-04-26T13:33:00Z" w:vMergeOrig="rest"/>
            <w:tcPrChange w:id="272" w:author="oMN" w:date="2021-04-26T13:33:00Z">
              <w:tcPr>
                <w:tcW w:w="1723" w:type="dxa"/>
                <w:vAlign w:val="center"/>
                <w:cellMerge w:id="273" w:author="oMN" w:date="2021-04-26T13:33:00Z" w:vMergeOrig="rest"/>
              </w:tcPr>
            </w:tcPrChange>
          </w:tcPr>
          <w:p w14:paraId="296E7C53" w14:textId="77777777" w:rsidR="003621C0" w:rsidRDefault="003621C0" w:rsidP="00701A71">
            <w:pPr>
              <w:jc w:val="center"/>
            </w:pPr>
            <w:r>
              <w:t>Prvá následná MS</w:t>
            </w:r>
          </w:p>
        </w:tc>
        <w:tc>
          <w:tcPr>
            <w:tcW w:w="682" w:type="dxa"/>
            <w:tcPrChange w:id="274" w:author="oMN" w:date="2021-04-26T13:33:00Z">
              <w:tcPr>
                <w:tcW w:w="682" w:type="dxa"/>
              </w:tcPr>
            </w:tcPrChange>
          </w:tcPr>
          <w:p w14:paraId="0EA442AA" w14:textId="1483A1D2" w:rsidR="003621C0" w:rsidRDefault="003621C0" w:rsidP="00701A71">
            <w:r>
              <w:t>R</w:t>
            </w:r>
            <w:ins w:id="275" w:author="oMN" w:date="2021-04-26T13:33:00Z">
              <w:r w:rsidR="00A2640A">
                <w:t>,K</w:t>
              </w:r>
            </w:ins>
          </w:p>
        </w:tc>
        <w:tc>
          <w:tcPr>
            <w:tcW w:w="6657" w:type="dxa"/>
            <w:tcPrChange w:id="276" w:author="oMN" w:date="2021-04-26T13:33:00Z">
              <w:tcPr>
                <w:tcW w:w="6657" w:type="dxa"/>
              </w:tcPr>
            </w:tcPrChange>
          </w:tcPr>
          <w:p w14:paraId="4E9E2450" w14:textId="68BF7C50" w:rsidR="003621C0" w:rsidRDefault="003621C0" w:rsidP="00701A71">
            <w:r>
              <w:t xml:space="preserve">od ukončenia realizácie aktivít projektu do 12 mesiacov odo dňa finančného ukončenia projektu </w:t>
            </w:r>
          </w:p>
        </w:tc>
      </w:tr>
      <w:tr w:rsidR="003621C0" w14:paraId="081E1F47" w14:textId="77777777" w:rsidTr="00701A71">
        <w:trPr>
          <w:del w:id="277" w:author="oMN" w:date="2021-04-26T13:33:00Z"/>
        </w:trPr>
        <w:tc>
          <w:tcPr>
            <w:tcW w:w="1723" w:type="dxa"/>
            <w:cellMerge w:id="278" w:author="oMN" w:date="2021-04-26T13:33:00Z" w:vMergeOrig="cont"/>
          </w:tcPr>
          <w:p w14:paraId="36C6FF6F" w14:textId="77777777" w:rsidR="003621C0" w:rsidRDefault="003621C0" w:rsidP="00701A71">
            <w:pPr>
              <w:rPr>
                <w:del w:id="279" w:author="oMN" w:date="2021-04-26T13:33:00Z"/>
              </w:rPr>
            </w:pPr>
          </w:p>
        </w:tc>
        <w:tc>
          <w:tcPr>
            <w:tcW w:w="682" w:type="dxa"/>
          </w:tcPr>
          <w:p w14:paraId="0B4222FD" w14:textId="77777777" w:rsidR="003621C0" w:rsidRDefault="003621C0" w:rsidP="00701A71">
            <w:pPr>
              <w:rPr>
                <w:del w:id="280" w:author="oMN" w:date="2021-04-26T13:33:00Z"/>
              </w:rPr>
            </w:pPr>
            <w:del w:id="281" w:author="oMN" w:date="2021-04-26T13:33:00Z">
              <w:r>
                <w:delText>K</w:delText>
              </w:r>
            </w:del>
          </w:p>
        </w:tc>
        <w:tc>
          <w:tcPr>
            <w:tcW w:w="6657" w:type="dxa"/>
          </w:tcPr>
          <w:p w14:paraId="0344F957" w14:textId="77777777" w:rsidR="003621C0" w:rsidRDefault="003621C0" w:rsidP="00701A71">
            <w:pPr>
              <w:rPr>
                <w:del w:id="282" w:author="oMN" w:date="2021-04-26T13:33:00Z"/>
              </w:rPr>
            </w:pPr>
            <w:del w:id="283" w:author="oMN" w:date="2021-04-26T13:33:00Z">
              <w:r>
                <w:delText>od ukončenia realizácie aktivít projektu do 12 mesiacov odo dňa finančného ukončenia projektu</w:delText>
              </w:r>
            </w:del>
          </w:p>
        </w:tc>
      </w:tr>
      <w:tr w:rsidR="003621C0" w14:paraId="43213957" w14:textId="77777777" w:rsidTr="00701A71">
        <w:tc>
          <w:tcPr>
            <w:tcW w:w="1723" w:type="dxa"/>
            <w:vMerge w:val="restart"/>
            <w:vAlign w:val="center"/>
          </w:tcPr>
          <w:p w14:paraId="396EC0F9" w14:textId="77777777" w:rsidR="003621C0" w:rsidRDefault="003621C0" w:rsidP="00701A71">
            <w:pPr>
              <w:jc w:val="center"/>
            </w:pPr>
            <w:r>
              <w:t>Ďalšie následné MS</w:t>
            </w:r>
          </w:p>
        </w:tc>
        <w:tc>
          <w:tcPr>
            <w:tcW w:w="682" w:type="dxa"/>
          </w:tcPr>
          <w:p w14:paraId="68EDE187" w14:textId="77777777" w:rsidR="003621C0" w:rsidRDefault="003621C0" w:rsidP="00701A71">
            <w:r>
              <w:t>R</w:t>
            </w:r>
          </w:p>
        </w:tc>
        <w:tc>
          <w:tcPr>
            <w:tcW w:w="6657" w:type="dxa"/>
          </w:tcPr>
          <w:p w14:paraId="08F1E66B" w14:textId="6A5EA5A6" w:rsidR="003621C0" w:rsidRDefault="003621C0" w:rsidP="006B32B8">
            <w:r>
              <w:t xml:space="preserve">obdobie </w:t>
            </w:r>
            <w:r w:rsidR="00D77CE8">
              <w:t xml:space="preserve">12 mesiacov odo dňa, ktorý </w:t>
            </w:r>
            <w:r w:rsidR="006B32B8">
              <w:t>nasledoval po dni ukončenia</w:t>
            </w:r>
            <w:r w:rsidR="00D77CE8">
              <w:t xml:space="preserve"> monitorovaného obdobia 1. následnej MS </w:t>
            </w:r>
          </w:p>
        </w:tc>
      </w:tr>
      <w:tr w:rsidR="003621C0" w14:paraId="42729756" w14:textId="77777777" w:rsidTr="00701A71">
        <w:tc>
          <w:tcPr>
            <w:tcW w:w="1723" w:type="dxa"/>
            <w:vMerge/>
          </w:tcPr>
          <w:p w14:paraId="6CA1875C" w14:textId="77777777" w:rsidR="003621C0" w:rsidRDefault="003621C0" w:rsidP="00701A71"/>
        </w:tc>
        <w:tc>
          <w:tcPr>
            <w:tcW w:w="682" w:type="dxa"/>
          </w:tcPr>
          <w:p w14:paraId="0BD2BC93" w14:textId="77777777" w:rsidR="003621C0" w:rsidRDefault="003621C0" w:rsidP="00701A71">
            <w:r>
              <w:t>K</w:t>
            </w:r>
          </w:p>
        </w:tc>
        <w:tc>
          <w:tcPr>
            <w:tcW w:w="6657" w:type="dxa"/>
          </w:tcPr>
          <w:p w14:paraId="2E991976" w14:textId="37478C73" w:rsidR="003621C0" w:rsidRDefault="003621C0" w:rsidP="006B32B8">
            <w:r>
              <w:t xml:space="preserve">od ukončenia realizácie aktivít projektu do </w:t>
            </w:r>
            <w:r w:rsidR="006B32B8">
              <w:rPr>
                <w:szCs w:val="22"/>
              </w:rPr>
              <w:t>predloženia následnej MS</w:t>
            </w:r>
          </w:p>
        </w:tc>
      </w:tr>
    </w:tbl>
    <w:p w14:paraId="7FE15DBD" w14:textId="511D6DDD" w:rsidR="0020703C" w:rsidRDefault="001C2538" w:rsidP="001C2538">
      <w:pPr>
        <w:pStyle w:val="Nadpis1"/>
        <w:jc w:val="both"/>
      </w:pPr>
      <w:bookmarkStart w:id="284" w:name="_Toc509218172"/>
      <w:bookmarkStart w:id="285" w:name="_Toc7434131"/>
      <w:bookmarkStart w:id="286" w:name="_Toc23337171"/>
      <w:bookmarkStart w:id="287" w:name="_Toc37769156"/>
      <w:bookmarkStart w:id="288" w:name="_Toc54358033"/>
      <w:bookmarkStart w:id="289" w:name="_Toc70333354"/>
      <w:r>
        <w:t xml:space="preserve">2 </w:t>
      </w:r>
      <w:r w:rsidR="006D24D9">
        <w:t>Prepočet počtu zamestnancov/ pracovníkov na plné pracovné úväzky (FTE)</w:t>
      </w:r>
      <w:bookmarkEnd w:id="284"/>
      <w:bookmarkEnd w:id="285"/>
      <w:bookmarkEnd w:id="286"/>
      <w:bookmarkEnd w:id="287"/>
      <w:bookmarkEnd w:id="288"/>
      <w:bookmarkEnd w:id="289"/>
    </w:p>
    <w:p w14:paraId="4A33C55F" w14:textId="675FFD7B" w:rsidR="0020703C" w:rsidRDefault="0020703C" w:rsidP="00502111">
      <w:pPr>
        <w:pStyle w:val="Nadpis2"/>
        <w:numPr>
          <w:ilvl w:val="1"/>
          <w:numId w:val="23"/>
        </w:numPr>
      </w:pPr>
      <w:bookmarkStart w:id="290" w:name="_Toc509218173"/>
      <w:bookmarkStart w:id="291" w:name="_Toc7434132"/>
      <w:bookmarkStart w:id="292" w:name="_Toc23337172"/>
      <w:bookmarkStart w:id="293" w:name="_Toc37769157"/>
      <w:bookmarkStart w:id="294" w:name="_Toc54358034"/>
      <w:bookmarkStart w:id="295" w:name="_Toc70333355"/>
      <w:r>
        <w:t>Evidenčný počet zamestnancov</w:t>
      </w:r>
      <w:bookmarkEnd w:id="290"/>
      <w:bookmarkEnd w:id="291"/>
      <w:bookmarkEnd w:id="292"/>
      <w:bookmarkEnd w:id="293"/>
      <w:bookmarkEnd w:id="294"/>
      <w:bookmarkEnd w:id="295"/>
    </w:p>
    <w:p w14:paraId="688C441A" w14:textId="77777777" w:rsidR="001F7230" w:rsidRPr="001F7230" w:rsidRDefault="001F7230" w:rsidP="001F7230"/>
    <w:p w14:paraId="3F27A661" w14:textId="79A0487F" w:rsidR="0020703C" w:rsidRPr="0020703C" w:rsidRDefault="006B6779" w:rsidP="00D5626A">
      <w:pPr>
        <w:jc w:val="both"/>
      </w:pPr>
      <w:r w:rsidRPr="006B6779">
        <w:rPr>
          <w:b/>
        </w:rPr>
        <w:t>E</w:t>
      </w:r>
      <w:r w:rsidR="0020703C" w:rsidRPr="0020703C">
        <w:rPr>
          <w:b/>
        </w:rPr>
        <w:t>videnčn</w:t>
      </w:r>
      <w:r>
        <w:rPr>
          <w:b/>
        </w:rPr>
        <w:t>ý</w:t>
      </w:r>
      <w:r w:rsidR="0020703C" w:rsidRPr="0020703C">
        <w:rPr>
          <w:b/>
        </w:rPr>
        <w:t xml:space="preserve"> počet zamestnancov </w:t>
      </w:r>
      <w:r w:rsidR="00D5626A" w:rsidRPr="00265A29">
        <w:rPr>
          <w:b/>
        </w:rPr>
        <w:t>sa</w:t>
      </w:r>
      <w:r w:rsidR="00D5626A">
        <w:t xml:space="preserve"> </w:t>
      </w:r>
      <w:r w:rsidR="00D5626A" w:rsidRPr="00D5626A">
        <w:rPr>
          <w:b/>
        </w:rPr>
        <w:t xml:space="preserve">využíva pri určovaní východiskovej a koncovej hodnoty </w:t>
      </w:r>
      <w:r w:rsidR="000931B6" w:rsidRPr="00D5626A">
        <w:rPr>
          <w:b/>
        </w:rPr>
        <w:t xml:space="preserve">počtu pracovníkov </w:t>
      </w:r>
      <w:r w:rsidR="0089284D">
        <w:rPr>
          <w:b/>
        </w:rPr>
        <w:t xml:space="preserve">v podniku/organizácii </w:t>
      </w:r>
      <w:r w:rsidR="00D5626A" w:rsidRPr="00D5626A">
        <w:rPr>
          <w:b/>
        </w:rPr>
        <w:t xml:space="preserve">pre účely výpočtu </w:t>
      </w:r>
      <w:r w:rsidR="00523BB9">
        <w:rPr>
          <w:b/>
        </w:rPr>
        <w:t>MU</w:t>
      </w:r>
      <w:r w:rsidR="00D5626A" w:rsidRPr="00D5626A">
        <w:rPr>
          <w:b/>
        </w:rPr>
        <w:t xml:space="preserve"> P0091 a P0231</w:t>
      </w:r>
      <w:r>
        <w:rPr>
          <w:b/>
        </w:rPr>
        <w:t xml:space="preserve"> alebo pri výpočte fluktuácie</w:t>
      </w:r>
      <w:r w:rsidR="00D5626A">
        <w:t>.</w:t>
      </w:r>
    </w:p>
    <w:p w14:paraId="6F269B0C" w14:textId="77777777" w:rsidR="0020703C" w:rsidRDefault="0020703C" w:rsidP="0020703C">
      <w:pPr>
        <w:jc w:val="both"/>
      </w:pPr>
    </w:p>
    <w:p w14:paraId="371703F6" w14:textId="01D87DEE" w:rsidR="0020703C" w:rsidRDefault="0020703C" w:rsidP="0020703C">
      <w:pPr>
        <w:jc w:val="both"/>
      </w:pPr>
      <w:r>
        <w:t xml:space="preserve">Pri výpočte </w:t>
      </w:r>
      <w:r w:rsidR="00D5626A">
        <w:t xml:space="preserve">evidenčného </w:t>
      </w:r>
      <w:r>
        <w:t>počtu zamestnancov v organizácii/podniku sa postupuje podľa</w:t>
      </w:r>
      <w:r w:rsidR="00F305D2">
        <w:t xml:space="preserve"> metodických vysvetliviek</w:t>
      </w:r>
      <w:r>
        <w:t xml:space="preserve"> </w:t>
      </w:r>
      <w:r w:rsidRPr="00306658">
        <w:rPr>
          <w:b/>
        </w:rPr>
        <w:t>Štvrťročného výkaz</w:t>
      </w:r>
      <w:r w:rsidR="00876F62">
        <w:rPr>
          <w:b/>
        </w:rPr>
        <w:t>u</w:t>
      </w:r>
      <w:r w:rsidRPr="00306658">
        <w:rPr>
          <w:b/>
        </w:rPr>
        <w:t xml:space="preserve"> o práci </w:t>
      </w:r>
      <w:r>
        <w:rPr>
          <w:b/>
        </w:rPr>
        <w:t xml:space="preserve">na daný rok - </w:t>
      </w:r>
      <w:r w:rsidRPr="00306658">
        <w:rPr>
          <w:b/>
        </w:rPr>
        <w:t>Práca 2-04</w:t>
      </w:r>
      <w:r>
        <w:t xml:space="preserve"> používaného zo strany Štatistického úradu SR</w:t>
      </w:r>
      <w:r w:rsidR="00713378">
        <w:t xml:space="preserve">, avšak pre účely ČMU s rozšírenými </w:t>
      </w:r>
      <w:r w:rsidR="00D045BD">
        <w:t xml:space="preserve">započítateľnými </w:t>
      </w:r>
      <w:r w:rsidR="00713378">
        <w:t xml:space="preserve">kategóriami </w:t>
      </w:r>
      <w:r w:rsidR="00D045BD">
        <w:t>pracovnoprávnych vzťahov pre zamestnancov, ktorí obsadzujú novovytvorené pracovné miesta</w:t>
      </w:r>
      <w:r w:rsidR="005E3F49">
        <w:t xml:space="preserve"> (v zmysle kapitoly 4.1 a 4.3)</w:t>
      </w:r>
      <w:r w:rsidR="00D045BD">
        <w:t>.</w:t>
      </w:r>
      <w:r>
        <w:t xml:space="preserve"> Formulár výkazu je dostupný na </w:t>
      </w:r>
      <w:r w:rsidR="00523BB9">
        <w:lastRenderedPageBreak/>
        <w:t xml:space="preserve">webovom sídle </w:t>
      </w:r>
      <w:r>
        <w:t xml:space="preserve">Štatistického úradu SR </w:t>
      </w:r>
      <w:hyperlink r:id="rId10" w:history="1">
        <w:r w:rsidRPr="00AF196E">
          <w:rPr>
            <w:rStyle w:val="Hypertextovprepojenie"/>
          </w:rPr>
          <w:t>www.statistics.sk</w:t>
        </w:r>
      </w:hyperlink>
      <w:r>
        <w:t xml:space="preserve">, v časti </w:t>
      </w:r>
      <w:r w:rsidR="00260B25">
        <w:t xml:space="preserve">Metaúdaje, </w:t>
      </w:r>
      <w:r>
        <w:t xml:space="preserve">Vzory štatistických formulárov, </w:t>
      </w:r>
      <w:r w:rsidR="00D5626A">
        <w:t xml:space="preserve">cez </w:t>
      </w:r>
      <w:r>
        <w:t>kľúčové slovo „</w:t>
      </w:r>
      <w:r w:rsidRPr="009859E0">
        <w:t>Práca 2-04</w:t>
      </w:r>
      <w:r>
        <w:t>“.</w:t>
      </w:r>
    </w:p>
    <w:p w14:paraId="61D97CFD" w14:textId="77777777" w:rsidR="001C2538" w:rsidRPr="00306658" w:rsidRDefault="001C2538" w:rsidP="0020703C">
      <w:pPr>
        <w:jc w:val="both"/>
      </w:pPr>
    </w:p>
    <w:p w14:paraId="72C148BA" w14:textId="7F3EF7A9" w:rsidR="00E73621" w:rsidRDefault="00E73621" w:rsidP="00265A29">
      <w:pPr>
        <w:pStyle w:val="Nadpis2"/>
        <w:numPr>
          <w:ilvl w:val="1"/>
          <w:numId w:val="23"/>
        </w:numPr>
        <w:jc w:val="both"/>
      </w:pPr>
      <w:bookmarkStart w:id="296" w:name="_Toc509218174"/>
      <w:bookmarkStart w:id="297" w:name="_Toc7434133"/>
      <w:bookmarkStart w:id="298" w:name="_Toc23337173"/>
      <w:bookmarkStart w:id="299" w:name="_Toc37769158"/>
      <w:bookmarkStart w:id="300" w:name="_Toc54358035"/>
      <w:bookmarkStart w:id="301" w:name="_Toc70333356"/>
      <w:r w:rsidRPr="00E73621">
        <w:t xml:space="preserve">Prepočet počtu </w:t>
      </w:r>
      <w:r w:rsidR="00D5626A">
        <w:t xml:space="preserve">(novovytvorených) </w:t>
      </w:r>
      <w:r w:rsidRPr="00E73621">
        <w:t>pracovných miest na FTE</w:t>
      </w:r>
      <w:bookmarkEnd w:id="296"/>
      <w:bookmarkEnd w:id="297"/>
      <w:bookmarkEnd w:id="298"/>
      <w:bookmarkEnd w:id="299"/>
      <w:bookmarkEnd w:id="300"/>
      <w:bookmarkEnd w:id="301"/>
    </w:p>
    <w:p w14:paraId="2DB010C5" w14:textId="77777777" w:rsidR="001F7230" w:rsidRPr="001F7230" w:rsidRDefault="001F7230" w:rsidP="001F7230"/>
    <w:p w14:paraId="0BDC41B7" w14:textId="77777777" w:rsidR="00F305D2" w:rsidRDefault="00976A26" w:rsidP="00265A29">
      <w:pPr>
        <w:jc w:val="both"/>
      </w:pPr>
      <w:r>
        <w:t>P</w:t>
      </w:r>
      <w:r w:rsidR="00F305D2">
        <w:t>repočet počtu (aj novovytvorených) pracovných miest na FTE predstavuje súčet všetkých pracovných miest</w:t>
      </w:r>
      <w:r w:rsidR="00C34EF4">
        <w:t xml:space="preserve"> (vrátane pracovných miest mimo pracovného pomeru) </w:t>
      </w:r>
      <w:r w:rsidR="00F305D2">
        <w:t>s tým, že pred sčítaním musia byť tieto pracovné miesta prepočítané na plný pracovný úväzok</w:t>
      </w:r>
      <w:r>
        <w:t xml:space="preserve"> (resp. </w:t>
      </w:r>
      <w:r w:rsidR="00C34EF4">
        <w:t xml:space="preserve">na </w:t>
      </w:r>
      <w:r w:rsidR="00B17C60">
        <w:rPr>
          <w:u w:val="single"/>
        </w:rPr>
        <w:t>bežne zmluvne viazaný pracovný čas v organizácii</w:t>
      </w:r>
      <w:r>
        <w:t>)</w:t>
      </w:r>
      <w:r w:rsidR="00C34EF4">
        <w:rPr>
          <w:rStyle w:val="Odkaznapoznmkupodiarou"/>
        </w:rPr>
        <w:footnoteReference w:id="5"/>
      </w:r>
    </w:p>
    <w:p w14:paraId="1BD1C041" w14:textId="77777777" w:rsidR="00F305D2" w:rsidRDefault="00F305D2" w:rsidP="00265A29">
      <w:pPr>
        <w:jc w:val="both"/>
      </w:pPr>
    </w:p>
    <w:p w14:paraId="58C94EFC" w14:textId="77777777" w:rsidR="00642C97" w:rsidRDefault="00642C97" w:rsidP="00265A29">
      <w:pPr>
        <w:jc w:val="both"/>
        <w:rPr>
          <w:u w:val="single"/>
        </w:rPr>
      </w:pPr>
      <w:r w:rsidRPr="00925BF0">
        <w:rPr>
          <w:b/>
          <w:u w:val="single"/>
        </w:rPr>
        <w:t xml:space="preserve">Prepočet pracovných miest v rámci </w:t>
      </w:r>
      <w:r w:rsidR="001D1110" w:rsidRPr="00925BF0">
        <w:rPr>
          <w:b/>
          <w:u w:val="single"/>
        </w:rPr>
        <w:t>riadneho pracovného pomeru</w:t>
      </w:r>
      <w:r w:rsidRPr="00925BF0">
        <w:rPr>
          <w:b/>
          <w:u w:val="single"/>
        </w:rPr>
        <w:t xml:space="preserve"> </w:t>
      </w:r>
      <w:r w:rsidR="00C34EF4" w:rsidRPr="006D57E0">
        <w:rPr>
          <w:b/>
          <w:u w:val="single"/>
        </w:rPr>
        <w:t xml:space="preserve">na </w:t>
      </w:r>
      <w:r w:rsidR="00C34EF4">
        <w:rPr>
          <w:b/>
          <w:u w:val="single"/>
        </w:rPr>
        <w:t>bežne zmluvne viazaný pracovný čas v organizácii</w:t>
      </w:r>
    </w:p>
    <w:p w14:paraId="3DE7FD6D" w14:textId="77777777" w:rsidR="00C34EF4" w:rsidRDefault="00C34EF4" w:rsidP="00265A29">
      <w:pPr>
        <w:jc w:val="both"/>
        <w:rPr>
          <w:u w:val="single"/>
        </w:rPr>
      </w:pPr>
    </w:p>
    <w:p w14:paraId="07F21D50" w14:textId="77777777" w:rsidR="00B17C60" w:rsidRDefault="00742361" w:rsidP="00265A29">
      <w:pPr>
        <w:pStyle w:val="Odsekzoznamu"/>
        <w:numPr>
          <w:ilvl w:val="0"/>
          <w:numId w:val="17"/>
        </w:numPr>
        <w:jc w:val="both"/>
        <w:rPr>
          <w:u w:val="single"/>
        </w:rPr>
      </w:pPr>
      <w:r>
        <w:rPr>
          <w:u w:val="single"/>
        </w:rPr>
        <w:t>zamestnancov prenásobíme ich pracovným úväzkom a</w:t>
      </w:r>
      <w:r w:rsidR="006B3BE8">
        <w:rPr>
          <w:u w:val="single"/>
        </w:rPr>
        <w:t> </w:t>
      </w:r>
      <w:r>
        <w:rPr>
          <w:u w:val="single"/>
        </w:rPr>
        <w:t>sčítame</w:t>
      </w:r>
    </w:p>
    <w:p w14:paraId="6E5B29F3" w14:textId="77777777" w:rsidR="006B3BE8" w:rsidRDefault="006B3BE8" w:rsidP="00265A29">
      <w:pPr>
        <w:pStyle w:val="Odsekzoznamu"/>
        <w:jc w:val="both"/>
        <w:rPr>
          <w:u w:val="single"/>
        </w:rPr>
      </w:pPr>
    </w:p>
    <w:p w14:paraId="3A654FB5" w14:textId="77777777" w:rsidR="00B17C60" w:rsidRDefault="00742361" w:rsidP="00265A29">
      <w:pPr>
        <w:pStyle w:val="Odsekzoznamu"/>
        <w:numPr>
          <w:ilvl w:val="0"/>
          <w:numId w:val="17"/>
        </w:numPr>
        <w:jc w:val="both"/>
        <w:rPr>
          <w:u w:val="single"/>
        </w:rPr>
      </w:pPr>
      <w:r w:rsidRPr="00925BF0">
        <w:rPr>
          <w:u w:val="single"/>
        </w:rPr>
        <w:t>následne sa urobí podiel tohto súčtu a </w:t>
      </w:r>
      <w:r w:rsidR="00B17C60" w:rsidRPr="00925BF0">
        <w:rPr>
          <w:u w:val="single"/>
        </w:rPr>
        <w:t xml:space="preserve">bežne zmluvne </w:t>
      </w:r>
      <w:r w:rsidR="00B17C60" w:rsidRPr="00B17C60">
        <w:rPr>
          <w:u w:val="single"/>
        </w:rPr>
        <w:t>viazaného pracovného času v</w:t>
      </w:r>
      <w:r w:rsidR="00C34EF4">
        <w:rPr>
          <w:u w:val="single"/>
        </w:rPr>
        <w:t> </w:t>
      </w:r>
      <w:r w:rsidR="00B17C60" w:rsidRPr="00B17C60">
        <w:rPr>
          <w:u w:val="single"/>
        </w:rPr>
        <w:t>organizácii</w:t>
      </w:r>
      <w:r w:rsidR="00C34EF4">
        <w:rPr>
          <w:rStyle w:val="Odkaznapoznmkupodiarou"/>
          <w:u w:val="single"/>
        </w:rPr>
        <w:t>1</w:t>
      </w:r>
    </w:p>
    <w:p w14:paraId="5BAF931E" w14:textId="77777777" w:rsidR="00B17C60" w:rsidRPr="00925BF0" w:rsidRDefault="00B17C60" w:rsidP="00265A29">
      <w:pPr>
        <w:pStyle w:val="Odsekzoznamu"/>
        <w:jc w:val="both"/>
        <w:rPr>
          <w:u w:val="single"/>
        </w:rPr>
      </w:pPr>
    </w:p>
    <w:p w14:paraId="79ABC0DC" w14:textId="77777777" w:rsidR="00842EF3" w:rsidRPr="009C6D8D" w:rsidRDefault="00FC6AC2" w:rsidP="00265A29">
      <w:pPr>
        <w:pStyle w:val="Odsekzoznamu"/>
        <w:jc w:val="both"/>
        <w:rPr>
          <w:u w:val="single"/>
        </w:rPr>
      </w:pPr>
      <w:r>
        <w:t xml:space="preserve">  </w:t>
      </w:r>
      <m:oMath>
        <m:r>
          <m:rPr>
            <m:sty m:val="p"/>
          </m:rPr>
          <w:rPr>
            <w:rFonts w:ascii="Cambria Math" w:hAnsi="Cambria Math" w:cs="Cambria Math"/>
          </w:rPr>
          <w:br/>
        </m:r>
      </m:oMath>
      <m:oMathPara>
        <m:oMathParaPr>
          <m:jc m:val="left"/>
        </m:oMathParaPr>
        <m:oMath>
          <m:r>
            <m:rPr>
              <m:sty m:val="p"/>
            </m:rPr>
            <w:rPr>
              <w:rFonts w:ascii="Cambria Math" w:hAnsi="Cambria Math" w:cs="Cambria Math"/>
              <w:sz w:val="20"/>
              <w:szCs w:val="20"/>
            </w:rPr>
            <m:t>=</m:t>
          </m:r>
          <m:f>
            <m:fPr>
              <m:ctrlPr>
                <w:rPr>
                  <w:rFonts w:ascii="Cambria Math" w:hAnsi="Cambria Math"/>
                  <w:sz w:val="20"/>
                  <w:szCs w:val="20"/>
                </w:rPr>
              </m:ctrlPr>
            </m:fPr>
            <m:num>
              <m:r>
                <m:rPr>
                  <m:sty m:val="p"/>
                </m:rPr>
                <w:rPr>
                  <w:rFonts w:ascii="Cambria Math" w:hAnsi="Cambria Math"/>
                  <w:sz w:val="20"/>
                  <w:szCs w:val="20"/>
                </w:rPr>
                <m:t xml:space="preserve">(Zam.1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(Zam.2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 .....(Zam.N * </m:t>
              </m:r>
              <m:r>
                <m:rPr>
                  <m:sty m:val="p"/>
                </m:rPr>
                <w:rPr>
                  <w:rFonts w:ascii="Cambria Math" w:hAnsi="Cambria Math" w:hint="eastAsia"/>
                  <w:sz w:val="20"/>
                  <w:szCs w:val="20"/>
                </w:rPr>
                <m:t>ú</m:t>
              </m:r>
              <m:r>
                <m:rPr>
                  <m:sty m:val="p"/>
                </m:rPr>
                <w:rPr>
                  <w:rFonts w:ascii="Cambria Math" w:hAnsi="Cambria Math"/>
                  <w:sz w:val="20"/>
                  <w:szCs w:val="20"/>
                </w:rPr>
                <m:t>v</m:t>
              </m:r>
              <m:r>
                <m:rPr>
                  <m:sty m:val="p"/>
                </m:rPr>
                <w:rPr>
                  <w:rFonts w:ascii="Cambria Math" w:hAnsi="Cambria Math" w:hint="eastAsia"/>
                  <w:sz w:val="20"/>
                  <w:szCs w:val="20"/>
                </w:rPr>
                <m:t>ä</m:t>
              </m:r>
              <m:r>
                <m:rPr>
                  <m:sty m:val="p"/>
                </m:rPr>
                <w:rPr>
                  <w:rFonts w:ascii="Cambria Math" w:hAnsi="Cambria Math"/>
                  <w:sz w:val="20"/>
                  <w:szCs w:val="20"/>
                </w:rPr>
                <m:t>zok v</m:t>
              </m:r>
              <m:r>
                <m:rPr>
                  <m:sty m:val="p"/>
                </m:rPr>
                <w:rPr>
                  <w:rFonts w:ascii="Cambria Math" w:hAnsi="Cambria Math" w:hint="eastAsia"/>
                  <w:sz w:val="20"/>
                  <w:szCs w:val="20"/>
                </w:rPr>
                <m:t> </m:t>
              </m:r>
              <m:r>
                <m:rPr>
                  <m:sty m:val="p"/>
                </m:rPr>
                <w:rPr>
                  <w:rFonts w:ascii="Cambria Math" w:hAnsi="Cambria Math"/>
                  <w:sz w:val="20"/>
                  <w:szCs w:val="20"/>
                </w:rPr>
                <m:t xml:space="preserve">hod.)  </m:t>
              </m:r>
            </m:num>
            <m:den>
              <m:r>
                <m:rPr>
                  <m:sty m:val="p"/>
                </m:rPr>
                <w:rPr>
                  <w:rFonts w:ascii="Cambria Math" w:hAnsi="Cambria Math"/>
                  <w:sz w:val="20"/>
                  <w:szCs w:val="20"/>
                </w:rPr>
                <m:t>be</m:t>
              </m:r>
              <m:r>
                <m:rPr>
                  <m:sty m:val="p"/>
                </m:rPr>
                <w:rPr>
                  <w:rFonts w:ascii="Cambria Math" w:hAnsi="Cambria Math" w:hint="eastAsia"/>
                  <w:sz w:val="20"/>
                  <w:szCs w:val="20"/>
                </w:rPr>
                <m:t>ž</m:t>
              </m:r>
              <m:r>
                <m:rPr>
                  <m:sty m:val="p"/>
                </m:rPr>
                <w:rPr>
                  <w:rFonts w:ascii="Cambria Math" w:hAnsi="Cambria Math"/>
                  <w:sz w:val="20"/>
                  <w:szCs w:val="20"/>
                </w:rPr>
                <m:t>ne zmluvne viazan</m:t>
              </m:r>
              <m:r>
                <m:rPr>
                  <m:sty m:val="p"/>
                </m:rPr>
                <w:rPr>
                  <w:rFonts w:ascii="Cambria Math" w:hAnsi="Cambria Math" w:hint="eastAsia"/>
                  <w:sz w:val="20"/>
                  <w:szCs w:val="20"/>
                </w:rPr>
                <m:t>ý</m:t>
              </m:r>
              <m:r>
                <m:rPr>
                  <m:sty m:val="p"/>
                </m:rPr>
                <w:rPr>
                  <w:rFonts w:ascii="Cambria Math" w:hAnsi="Cambria Math"/>
                  <w:sz w:val="20"/>
                  <w:szCs w:val="20"/>
                </w:rPr>
                <m:t xml:space="preserve"> pracovn</m:t>
              </m:r>
              <m:r>
                <m:rPr>
                  <m:sty m:val="p"/>
                </m:rPr>
                <w:rPr>
                  <w:rFonts w:ascii="Cambria Math" w:hAnsi="Cambria Math" w:hint="eastAsia"/>
                  <w:sz w:val="20"/>
                  <w:szCs w:val="20"/>
                </w:rPr>
                <m:t>ý</m:t>
              </m:r>
              <m:r>
                <m:rPr>
                  <m:sty m:val="p"/>
                </m:rPr>
                <w:rPr>
                  <w:rFonts w:ascii="Cambria Math" w:hAnsi="Cambria Math"/>
                  <w:sz w:val="20"/>
                  <w:szCs w:val="20"/>
                </w:rPr>
                <m:t xml:space="preserve"> </m:t>
              </m:r>
              <m:r>
                <m:rPr>
                  <m:sty m:val="p"/>
                </m:rPr>
                <w:rPr>
                  <w:rFonts w:ascii="Cambria Math" w:hAnsi="Cambria Math" w:hint="eastAsia"/>
                  <w:sz w:val="20"/>
                  <w:szCs w:val="20"/>
                </w:rPr>
                <m:t>č</m:t>
              </m:r>
              <m:r>
                <m:rPr>
                  <m:sty m:val="p"/>
                </m:rPr>
                <w:rPr>
                  <w:rFonts w:ascii="Cambria Math" w:hAnsi="Cambria Math"/>
                  <w:sz w:val="20"/>
                  <w:szCs w:val="20"/>
                </w:rPr>
                <m:t>as v</m:t>
              </m:r>
              <m:r>
                <m:rPr>
                  <m:sty m:val="p"/>
                </m:rPr>
                <w:rPr>
                  <w:rFonts w:ascii="Cambria Math" w:hAnsi="Cambria Math" w:hint="eastAsia"/>
                  <w:sz w:val="20"/>
                  <w:szCs w:val="20"/>
                </w:rPr>
                <m:t> </m:t>
              </m:r>
              <m:r>
                <m:rPr>
                  <m:sty m:val="p"/>
                </m:rPr>
                <w:rPr>
                  <w:rFonts w:ascii="Cambria Math" w:hAnsi="Cambria Math"/>
                  <w:sz w:val="20"/>
                  <w:szCs w:val="20"/>
                </w:rPr>
                <m:t>organiz</m:t>
              </m:r>
              <m:r>
                <m:rPr>
                  <m:sty m:val="p"/>
                </m:rPr>
                <w:rPr>
                  <w:rFonts w:ascii="Cambria Math" w:hAnsi="Cambria Math" w:hint="eastAsia"/>
                  <w:sz w:val="20"/>
                  <w:szCs w:val="20"/>
                </w:rPr>
                <m:t>á</m:t>
              </m:r>
              <m:r>
                <m:rPr>
                  <m:sty m:val="p"/>
                </m:rPr>
                <w:rPr>
                  <w:rFonts w:ascii="Cambria Math" w:hAnsi="Cambria Math"/>
                  <w:sz w:val="20"/>
                  <w:szCs w:val="20"/>
                </w:rPr>
                <m:t>cii</m:t>
              </m:r>
            </m:den>
          </m:f>
        </m:oMath>
      </m:oMathPara>
    </w:p>
    <w:p w14:paraId="4D12A564" w14:textId="77777777" w:rsidR="00642C97" w:rsidRDefault="00642C97" w:rsidP="00265A29">
      <w:pPr>
        <w:jc w:val="both"/>
        <w:rPr>
          <w:u w:val="single"/>
        </w:rPr>
      </w:pPr>
    </w:p>
    <w:p w14:paraId="5F5FD5B4" w14:textId="77777777" w:rsidR="00842EF3" w:rsidRDefault="00842EF3" w:rsidP="00265A29">
      <w:pPr>
        <w:jc w:val="both"/>
        <w:rPr>
          <w:u w:val="single"/>
        </w:rPr>
      </w:pPr>
    </w:p>
    <w:p w14:paraId="7A963533" w14:textId="77777777" w:rsidR="00F305D2" w:rsidRPr="0063720F" w:rsidRDefault="00F305D2" w:rsidP="00265A29">
      <w:pPr>
        <w:jc w:val="both"/>
        <w:rPr>
          <w:u w:val="single"/>
        </w:rPr>
      </w:pPr>
      <w:r w:rsidRPr="00925BF0">
        <w:rPr>
          <w:b/>
          <w:u w:val="single"/>
        </w:rPr>
        <w:t>Prepočet</w:t>
      </w:r>
      <w:r w:rsidR="00976A26" w:rsidRPr="00925BF0">
        <w:rPr>
          <w:b/>
          <w:u w:val="single"/>
        </w:rPr>
        <w:t xml:space="preserve"> zmluvne viazaného pracovného času pracovných</w:t>
      </w:r>
      <w:r w:rsidRPr="00925BF0">
        <w:rPr>
          <w:b/>
          <w:u w:val="single"/>
        </w:rPr>
        <w:t xml:space="preserve"> miest </w:t>
      </w:r>
      <w:r w:rsidR="00976A26" w:rsidRPr="00925BF0">
        <w:rPr>
          <w:b/>
        </w:rPr>
        <w:t xml:space="preserve">mimo pracovného pomeru </w:t>
      </w:r>
      <w:r w:rsidRPr="00925BF0">
        <w:rPr>
          <w:b/>
          <w:u w:val="single"/>
        </w:rPr>
        <w:t xml:space="preserve"> na </w:t>
      </w:r>
      <w:r w:rsidR="00C34EF4">
        <w:rPr>
          <w:b/>
          <w:u w:val="single"/>
        </w:rPr>
        <w:t>bežne zmluvne viazaný pracovný čas v organizácii</w:t>
      </w:r>
    </w:p>
    <w:p w14:paraId="6F83EB6C" w14:textId="1D786ACF" w:rsidR="00F305D2" w:rsidRPr="006B3BE8" w:rsidRDefault="00F305D2" w:rsidP="00265A29">
      <w:pPr>
        <w:jc w:val="both"/>
      </w:pPr>
      <w:r w:rsidRPr="006B3BE8">
        <w:t>(týka sa dohody o vykonaní práce, dohody o brigádnickej práci študentov, d</w:t>
      </w:r>
      <w:r w:rsidR="00976A26" w:rsidRPr="006B3BE8">
        <w:t>ohod</w:t>
      </w:r>
      <w:r w:rsidR="00BC6E1A">
        <w:t>y</w:t>
      </w:r>
      <w:r w:rsidR="00976A26" w:rsidRPr="006B3BE8">
        <w:t xml:space="preserve"> o pracovnej činnosti</w:t>
      </w:r>
      <w:r w:rsidRPr="006B3BE8">
        <w:t>)</w:t>
      </w:r>
    </w:p>
    <w:p w14:paraId="32EB7EDA" w14:textId="77777777" w:rsidR="00CB7995" w:rsidRDefault="00CB7995" w:rsidP="00265A29">
      <w:pPr>
        <w:jc w:val="both"/>
      </w:pPr>
    </w:p>
    <w:p w14:paraId="0F6E4B56" w14:textId="17ACEA72" w:rsidR="00C343AA" w:rsidRDefault="00C343AA" w:rsidP="00265A29">
      <w:pPr>
        <w:pStyle w:val="Odsekzoznamu"/>
        <w:numPr>
          <w:ilvl w:val="0"/>
          <w:numId w:val="15"/>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takéhoto zamestnanca</w:t>
      </w:r>
      <w:r w:rsidRPr="00512D02">
        <w:rPr>
          <w:rFonts w:eastAsiaTheme="minorEastAsia"/>
        </w:rPr>
        <w:t xml:space="preserve"> v hodinách za pracovný deň</w:t>
      </w:r>
      <w:r w:rsidR="00815733">
        <w:rPr>
          <w:rFonts w:eastAsiaTheme="minorEastAsia"/>
        </w:rPr>
        <w:t xml:space="preserve"> (berú sa do úvahy všetky pracovné dni daného </w:t>
      </w:r>
      <w:r w:rsidR="00750E0C">
        <w:rPr>
          <w:rFonts w:eastAsiaTheme="minorEastAsia"/>
        </w:rPr>
        <w:t>monitorovaného obdobia</w:t>
      </w:r>
      <w:r w:rsidR="00815733">
        <w:rPr>
          <w:rFonts w:eastAsiaTheme="minorEastAsia"/>
        </w:rPr>
        <w:t xml:space="preserve"> spolu s platenými sviatkami)</w:t>
      </w:r>
      <w:r w:rsidR="00815733">
        <w:rPr>
          <w:rStyle w:val="Odkaznapoznmkupodiarou"/>
          <w:rFonts w:eastAsiaTheme="minorEastAsia"/>
        </w:rPr>
        <w:footnoteReference w:id="6"/>
      </w:r>
    </w:p>
    <w:p w14:paraId="42A3C381" w14:textId="0E25F004" w:rsidR="009C7D55" w:rsidRDefault="009C7D55" w:rsidP="00265A29">
      <w:pPr>
        <w:pStyle w:val="Odsekzoznamu"/>
        <w:numPr>
          <w:ilvl w:val="0"/>
          <w:numId w:val="15"/>
        </w:numPr>
        <w:jc w:val="both"/>
      </w:pPr>
      <w:r>
        <w:t>následne vypočítame pomer tohto výsledku k bežne zmluvne viazanému pracovnému času v</w:t>
      </w:r>
      <w:r w:rsidR="00DB7EEF">
        <w:t> </w:t>
      </w:r>
      <w:r>
        <w:t>organizácii</w:t>
      </w:r>
    </w:p>
    <w:p w14:paraId="71B38D85" w14:textId="77777777" w:rsidR="00381CD4" w:rsidRDefault="00381CD4" w:rsidP="00265A29">
      <w:pPr>
        <w:jc w:val="both"/>
      </w:pPr>
      <w:r>
        <w:t xml:space="preserve">Príklad: </w:t>
      </w:r>
    </w:p>
    <w:p w14:paraId="104913F7" w14:textId="77777777" w:rsidR="00987A06" w:rsidRDefault="00987A06" w:rsidP="00265A29">
      <w:pPr>
        <w:jc w:val="both"/>
      </w:pPr>
    </w:p>
    <w:p w14:paraId="5E8FACE4" w14:textId="77777777" w:rsidR="00381CD4" w:rsidRDefault="00381CD4" w:rsidP="00265A29">
      <w:pPr>
        <w:jc w:val="both"/>
      </w:pPr>
      <w:r>
        <w:t>V subjekte vznikli 2 pracovné miesta</w:t>
      </w:r>
      <w:r w:rsidR="00BE401F">
        <w:t xml:space="preserve"> na plný pracovný úväzok (</w:t>
      </w:r>
      <w:r>
        <w:t>8 hodinový pracovný</w:t>
      </w:r>
      <w:r w:rsidR="00BE401F">
        <w:t xml:space="preserve"> čas, </w:t>
      </w:r>
      <w:r w:rsidR="00987A06">
        <w:t xml:space="preserve">t. j. </w:t>
      </w:r>
      <w:r w:rsidR="009C7D55">
        <w:rPr>
          <w:u w:val="single"/>
        </w:rPr>
        <w:t>bežne zmluvne viazaný pracovný čas v organizácii</w:t>
      </w:r>
      <w:r w:rsidR="00987A06">
        <w:t xml:space="preserve"> je v tomto </w:t>
      </w:r>
      <w:r w:rsidR="00BE401F">
        <w:t xml:space="preserve">prípade 8 hodín) a 2 pracovné miesta na polovičný úväzok. </w:t>
      </w:r>
      <w:r w:rsidR="00987A06">
        <w:t>Ď</w:t>
      </w:r>
      <w:r>
        <w:t>alej</w:t>
      </w:r>
      <w:r w:rsidR="00987A06">
        <w:t xml:space="preserve"> mal </w:t>
      </w:r>
      <w:r>
        <w:t>u</w:t>
      </w:r>
      <w:r w:rsidR="00BE401F">
        <w:t xml:space="preserve"> toho istého zamestnávateľa </w:t>
      </w:r>
      <w:r>
        <w:t>1 zamestnanec uzavreté v roku n dve dohody o vykonaní práce v rozsahu 150 hodín na dobu troch mesiacov a druhú v rozsahu 200 hodín na 6 mesiacov. Takisto sa v subjekte v roku n zamestnal študent, ktorý mal uzavretú dohodu o brigádnickej práci v rozsahu 15 hodín týždenne, na dobu 9 mesiacov (teda 36 týždňov = 540 hodín)</w:t>
      </w:r>
    </w:p>
    <w:p w14:paraId="48E88F94" w14:textId="77777777" w:rsidR="00381CD4" w:rsidRDefault="00381CD4" w:rsidP="00265A29">
      <w:pPr>
        <w:jc w:val="both"/>
      </w:pPr>
    </w:p>
    <w:p w14:paraId="1CD8F80F" w14:textId="77777777" w:rsidR="00381CD4" w:rsidRDefault="00381CD4" w:rsidP="00265A29">
      <w:pPr>
        <w:jc w:val="both"/>
      </w:pPr>
      <w:r>
        <w:t>Prepočet počtu pracovných miest na FTE:</w:t>
      </w:r>
    </w:p>
    <w:p w14:paraId="4AB12261" w14:textId="77777777" w:rsidR="00F43A21" w:rsidRDefault="00F43A21" w:rsidP="00265A29">
      <w:pPr>
        <w:jc w:val="both"/>
      </w:pPr>
    </w:p>
    <w:p w14:paraId="0880AF4B" w14:textId="77777777" w:rsidR="00F43A21" w:rsidRDefault="00B9576D" w:rsidP="00265A29">
      <w:pPr>
        <w:pStyle w:val="Odsekzoznamu"/>
        <w:numPr>
          <w:ilvl w:val="0"/>
          <w:numId w:val="16"/>
        </w:numPr>
        <w:jc w:val="both"/>
      </w:pPr>
      <w:r>
        <w:lastRenderedPageBreak/>
        <w:t>Riadny pracovný pomer (</w:t>
      </w:r>
      <w:r w:rsidR="0063720F">
        <w:t>skrátené</w:t>
      </w:r>
      <w:r>
        <w:t xml:space="preserve"> úväzky je potrebné prepočítať na plný úväzok)</w:t>
      </w:r>
    </w:p>
    <w:p w14:paraId="4BD191BC" w14:textId="77777777" w:rsidR="00842EF3" w:rsidRDefault="00842EF3" w:rsidP="00265A29">
      <w:pPr>
        <w:pStyle w:val="Odsekzoznamu"/>
        <w:jc w:val="both"/>
      </w:pPr>
    </w:p>
    <w:p w14:paraId="41D0A9B2" w14:textId="77777777" w:rsidR="00B9576D" w:rsidRDefault="00B9576D" w:rsidP="00265A29">
      <w:pPr>
        <w:pStyle w:val="Odsekzoznamu"/>
        <w:jc w:val="both"/>
      </w:pPr>
    </w:p>
    <w:p w14:paraId="7D0AE7AE" w14:textId="77777777" w:rsidR="00381CD4"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 * 8) + (2 * 4)</m:t>
              </m:r>
            </m:num>
            <m:den>
              <m:r>
                <w:rPr>
                  <w:rFonts w:ascii="Cambria Math" w:eastAsia="Cambria Math" w:hAnsi="Cambria Math" w:cs="Cambria Math"/>
                </w:rPr>
                <m:t>8</m:t>
              </m:r>
            </m:den>
          </m:f>
          <m:r>
            <w:rPr>
              <w:rFonts w:ascii="Cambria Math" w:eastAsia="Cambria Math" w:hAnsi="Cambria Math" w:cs="Cambria Math"/>
            </w:rPr>
            <m:t>=</m:t>
          </m:r>
          <m:r>
            <m:rPr>
              <m:sty m:val="bi"/>
            </m:rPr>
            <w:rPr>
              <w:rFonts w:ascii="Cambria Math" w:eastAsia="Cambria Math" w:hAnsi="Cambria Math" w:cs="Cambria Math"/>
            </w:rPr>
            <m:t>3 FTE</m:t>
          </m:r>
        </m:oMath>
      </m:oMathPara>
    </w:p>
    <w:p w14:paraId="2666EC22" w14:textId="77777777" w:rsidR="00842EF3" w:rsidRDefault="00842EF3" w:rsidP="00265A29">
      <w:pPr>
        <w:jc w:val="both"/>
      </w:pPr>
    </w:p>
    <w:p w14:paraId="557D99CF" w14:textId="77777777" w:rsidR="009E05FD" w:rsidRDefault="00381CD4" w:rsidP="00265A29">
      <w:pPr>
        <w:pStyle w:val="Odsekzoznamu"/>
        <w:numPr>
          <w:ilvl w:val="0"/>
          <w:numId w:val="16"/>
        </w:numPr>
        <w:jc w:val="both"/>
      </w:pPr>
      <w:r>
        <w:t xml:space="preserve">Dohoda o vykonaní práce:   </w:t>
      </w:r>
    </w:p>
    <w:p w14:paraId="4E8282A6" w14:textId="77777777" w:rsidR="009E05FD" w:rsidRDefault="009E05FD" w:rsidP="00265A29">
      <w:pPr>
        <w:jc w:val="both"/>
      </w:pPr>
    </w:p>
    <w:p w14:paraId="7FDAFC15" w14:textId="77777777" w:rsidR="00842EF3" w:rsidRDefault="00842EF3" w:rsidP="00265A29">
      <w:pPr>
        <w:jc w:val="both"/>
      </w:pPr>
    </w:p>
    <w:p w14:paraId="0F05B368" w14:textId="17D05F2F" w:rsidR="00842EF3" w:rsidRPr="00842EF3" w:rsidRDefault="00842EF3" w:rsidP="00265A29">
      <w:pPr>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150+200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1,34</m:t>
          </m:r>
        </m:oMath>
      </m:oMathPara>
    </w:p>
    <w:p w14:paraId="68C06755" w14:textId="77777777" w:rsidR="00842EF3" w:rsidRDefault="00842EF3" w:rsidP="00265A29">
      <w:pPr>
        <w:jc w:val="both"/>
      </w:pPr>
    </w:p>
    <w:p w14:paraId="38491DD1" w14:textId="48A18E03" w:rsidR="00842EF3" w:rsidRDefault="00842EF3" w:rsidP="00265A29">
      <w:pPr>
        <w:jc w:val="both"/>
        <w:rPr>
          <w:u w:val="single"/>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1,34</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0,17 FTE</m:t>
          </m:r>
          <m:r>
            <m:rPr>
              <m:sty m:val="p"/>
            </m:rPr>
            <w:rPr>
              <w:rFonts w:ascii="Cambria Math" w:eastAsia="Cambria Math" w:hAnsi="Cambria Math" w:cs="Cambria Math"/>
            </w:rPr>
            <w:br/>
          </m:r>
        </m:oMath>
      </m:oMathPara>
    </w:p>
    <w:p w14:paraId="6809B104" w14:textId="77777777" w:rsidR="00FA1CD0" w:rsidRDefault="00FA1CD0" w:rsidP="00265A29">
      <w:pPr>
        <w:pStyle w:val="Odsekzoznamu"/>
        <w:numPr>
          <w:ilvl w:val="0"/>
          <w:numId w:val="16"/>
        </w:numPr>
        <w:jc w:val="both"/>
      </w:pPr>
      <w:r>
        <w:t>Dohoda o brigádnickej práci:</w:t>
      </w:r>
    </w:p>
    <w:p w14:paraId="56D8DB57" w14:textId="77777777" w:rsidR="00FA1CD0" w:rsidRDefault="00FA1CD0" w:rsidP="00265A29">
      <w:pPr>
        <w:pStyle w:val="Odsekzoznamu"/>
        <w:jc w:val="both"/>
      </w:pPr>
    </w:p>
    <w:p w14:paraId="5863803B" w14:textId="7F215091" w:rsidR="00842EF3" w:rsidRPr="009831A0" w:rsidRDefault="00842EF3" w:rsidP="00265A29">
      <w:pPr>
        <w:pStyle w:val="Odsekzoznamu"/>
        <w:jc w:val="both"/>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rozsah dohodnutého úväzku v hodinách</m:t>
              </m:r>
            </m:num>
            <m:den>
              <m:r>
                <w:rPr>
                  <w:rFonts w:ascii="Cambria Math" w:eastAsia="Cambria Math" w:hAnsi="Cambria Math" w:cs="Cambria Math"/>
                </w:rPr>
                <m:t>počet pracovných dní monitorovaného obdobia</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261</m:t>
              </m:r>
            </m:den>
          </m:f>
          <m:r>
            <w:rPr>
              <w:rFonts w:ascii="Cambria Math" w:eastAsia="Cambria Math" w:hAnsi="Cambria Math" w:cs="Cambria Math"/>
            </w:rPr>
            <m:t>=</m:t>
          </m:r>
          <m:r>
            <m:rPr>
              <m:sty m:val="p"/>
            </m:rPr>
            <w:rPr>
              <w:rFonts w:ascii="Cambria Math" w:eastAsia="Cambria Math" w:hAnsi="Cambria Math" w:cs="Cambria Math"/>
            </w:rPr>
            <m:t>2,07</m:t>
          </m:r>
        </m:oMath>
      </m:oMathPara>
    </w:p>
    <w:p w14:paraId="7C3B3949" w14:textId="77777777" w:rsidR="009831A0" w:rsidRDefault="009831A0" w:rsidP="00265A29">
      <w:pPr>
        <w:pStyle w:val="Odsekzoznamu"/>
        <w:jc w:val="both"/>
      </w:pPr>
    </w:p>
    <w:p w14:paraId="4C572D36" w14:textId="3957B7A0" w:rsidR="00295778" w:rsidRPr="00925BF0" w:rsidRDefault="00842EF3" w:rsidP="00A02B5A">
      <w:pPr>
        <w:jc w:val="both"/>
        <w:rPr>
          <w:b/>
        </w:rPr>
      </w:pPr>
      <m:oMathPara>
        <m:oMath>
          <m:r>
            <m:rPr>
              <m:sty m:val="p"/>
            </m:rPr>
            <w:rPr>
              <w:rFonts w:ascii="Cambria Math" w:hAnsi="Cambria Math"/>
            </w:rPr>
            <m:t xml:space="preserve">Pomer k bežne zmluvne viazanému pracovnému času v organizácii </m:t>
          </m:r>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2,07</m:t>
              </m:r>
            </m:num>
            <m:den>
              <m:r>
                <w:rPr>
                  <w:rFonts w:ascii="Cambria Math" w:eastAsia="Cambria Math" w:hAnsi="Cambria Math" w:cs="Cambria Math"/>
                </w:rPr>
                <m:t>8</m:t>
              </m:r>
            </m:den>
          </m:f>
          <m:r>
            <w:rPr>
              <w:rFonts w:ascii="Cambria Math" w:eastAsia="Cambria Math" w:hAnsi="Cambria Math" w:cs="Cambria Math"/>
            </w:rPr>
            <m:t>=</m:t>
          </m:r>
          <m:r>
            <m:rPr>
              <m:sty m:val="b"/>
            </m:rPr>
            <w:rPr>
              <w:rFonts w:ascii="Cambria Math" w:eastAsia="Cambria Math" w:hAnsi="Cambria Math" w:cs="Cambria Math"/>
            </w:rPr>
            <m:t>0,26 FTE</m:t>
          </m:r>
        </m:oMath>
      </m:oMathPara>
    </w:p>
    <w:p w14:paraId="476E4789" w14:textId="77777777" w:rsidR="00295778" w:rsidRDefault="00295778" w:rsidP="00DB4867">
      <w:pPr>
        <w:jc w:val="both"/>
      </w:pPr>
    </w:p>
    <w:p w14:paraId="6CBB2138" w14:textId="77777777" w:rsidR="00295778" w:rsidRDefault="00295778" w:rsidP="002C3852">
      <w:pPr>
        <w:jc w:val="both"/>
        <w:rPr>
          <w:b/>
        </w:rPr>
      </w:pPr>
      <w:r w:rsidRPr="00100FE8">
        <w:rPr>
          <w:b/>
        </w:rPr>
        <w:t>Celkový počet vytvorených pracovných miest v podniku vo FTE</w:t>
      </w:r>
      <w:r>
        <w:rPr>
          <w:b/>
        </w:rPr>
        <w:t>:</w:t>
      </w:r>
    </w:p>
    <w:p w14:paraId="61F64200" w14:textId="24372EEC" w:rsidR="00295778" w:rsidRPr="00925BF0" w:rsidRDefault="00295778" w:rsidP="0099010F">
      <w:pPr>
        <w:jc w:val="both"/>
      </w:pPr>
      <w:r w:rsidRPr="00100FE8">
        <w:rPr>
          <w:b/>
        </w:rPr>
        <w:t xml:space="preserve"> </w:t>
      </w:r>
      <m:oMath>
        <m:r>
          <m:rPr>
            <m:sty m:val="p"/>
          </m:rPr>
          <w:rPr>
            <w:rFonts w:ascii="Cambria Math" w:eastAsia="Cambria Math" w:hAnsi="Cambria Math" w:cs="Cambria Math"/>
          </w:rPr>
          <w:br/>
        </m:r>
      </m:oMath>
      <m:oMathPara>
        <m:oMath>
          <m:r>
            <w:rPr>
              <w:rFonts w:ascii="Cambria Math" w:hAnsi="Cambria Math"/>
            </w:rPr>
            <m:t>=3+0,17+0,26=</m:t>
          </m:r>
          <m:r>
            <m:rPr>
              <m:sty m:val="bi"/>
            </m:rPr>
            <w:rPr>
              <w:rFonts w:ascii="Cambria Math" w:hAnsi="Cambria Math"/>
            </w:rPr>
            <m:t>3,43 FTE</m:t>
          </m:r>
          <m:r>
            <w:rPr>
              <w:rFonts w:ascii="Cambria Math" w:hAnsi="Cambria Math"/>
            </w:rPr>
            <m:t xml:space="preserve"> </m:t>
          </m:r>
        </m:oMath>
      </m:oMathPara>
    </w:p>
    <w:p w14:paraId="3F4EE021" w14:textId="77777777" w:rsidR="00295778" w:rsidRDefault="00295778" w:rsidP="0028046A">
      <w:pPr>
        <w:jc w:val="both"/>
      </w:pPr>
    </w:p>
    <w:p w14:paraId="4FF91B91" w14:textId="7D5F977D" w:rsidR="00FA1CD0" w:rsidRDefault="00295778">
      <w:pPr>
        <w:jc w:val="both"/>
      </w:pPr>
      <w:r>
        <w:t>Ob</w:t>
      </w:r>
      <w:r w:rsidR="00A150C8">
        <w:t>dobne</w:t>
      </w:r>
      <w:r w:rsidR="00F12812">
        <w:t xml:space="preserve"> ako v dohode o brigádnickej práci</w:t>
      </w:r>
      <w:r w:rsidR="00A150C8">
        <w:t xml:space="preserve"> sa výpočet aplikuje aj na Dohodu o pracovnej činnosti.</w:t>
      </w:r>
    </w:p>
    <w:p w14:paraId="574396D6" w14:textId="5B8FA0E9" w:rsidR="005D6BB9" w:rsidRDefault="005D6BB9">
      <w:pPr>
        <w:jc w:val="both"/>
      </w:pPr>
    </w:p>
    <w:p w14:paraId="301CF6D8" w14:textId="6C06828A" w:rsidR="005D6BB9" w:rsidRDefault="005D6BB9">
      <w:pPr>
        <w:jc w:val="both"/>
      </w:pPr>
    </w:p>
    <w:p w14:paraId="50CAC678" w14:textId="3B25E50E" w:rsidR="005D6BB9" w:rsidRDefault="005D6BB9">
      <w:pPr>
        <w:jc w:val="both"/>
      </w:pPr>
    </w:p>
    <w:p w14:paraId="37D126A0" w14:textId="77777777" w:rsidR="005D6BB9" w:rsidRPr="00295778" w:rsidRDefault="005D6BB9">
      <w:pPr>
        <w:jc w:val="both"/>
      </w:pPr>
    </w:p>
    <w:p w14:paraId="5F5ECBBC" w14:textId="2D15FF1C" w:rsidR="00243D22" w:rsidRPr="001C2538" w:rsidRDefault="001C2538" w:rsidP="001C2538">
      <w:pPr>
        <w:pStyle w:val="Nadpis1"/>
      </w:pPr>
      <w:bookmarkStart w:id="302" w:name="_Toc509218175"/>
      <w:bookmarkStart w:id="303" w:name="_Toc7434134"/>
      <w:bookmarkStart w:id="304" w:name="_Toc23337174"/>
      <w:bookmarkStart w:id="305" w:name="_Toc37769159"/>
      <w:bookmarkStart w:id="306" w:name="_Toc54358036"/>
      <w:bookmarkStart w:id="307" w:name="_Toc70333357"/>
      <w:r>
        <w:t xml:space="preserve">3 </w:t>
      </w:r>
      <w:r w:rsidR="00243D22">
        <w:t>Administratívne kapacity</w:t>
      </w:r>
      <w:r w:rsidR="00194756">
        <w:t xml:space="preserve"> EŠIF</w:t>
      </w:r>
      <w:bookmarkEnd w:id="302"/>
      <w:bookmarkEnd w:id="303"/>
      <w:bookmarkEnd w:id="304"/>
      <w:bookmarkEnd w:id="305"/>
      <w:bookmarkEnd w:id="306"/>
      <w:bookmarkEnd w:id="307"/>
    </w:p>
    <w:p w14:paraId="0C19E222" w14:textId="77777777" w:rsidR="00F63D84" w:rsidRDefault="00F63D84" w:rsidP="0003151E">
      <w:pPr>
        <w:tabs>
          <w:tab w:val="left" w:pos="0"/>
        </w:tabs>
        <w:spacing w:after="160" w:line="259" w:lineRule="auto"/>
        <w:jc w:val="both"/>
      </w:pPr>
    </w:p>
    <w:p w14:paraId="7F4779D4" w14:textId="02722E4D" w:rsidR="00243D22" w:rsidRDefault="00243D22" w:rsidP="0003151E">
      <w:pPr>
        <w:tabs>
          <w:tab w:val="left" w:pos="0"/>
        </w:tabs>
        <w:spacing w:after="160" w:line="259" w:lineRule="auto"/>
        <w:jc w:val="both"/>
      </w:pPr>
      <w:r>
        <w:t>A</w:t>
      </w:r>
      <w:r w:rsidRPr="00050DFC">
        <w:t>dministratívna kapacita EŠIF</w:t>
      </w:r>
      <w:r w:rsidR="00194756">
        <w:t xml:space="preserve"> (ďalej len „AK“)</w:t>
      </w:r>
      <w:r w:rsidRPr="00050DFC">
        <w:t xml:space="preserve"> </w:t>
      </w:r>
      <w:r w:rsidRPr="0003151E">
        <w:rPr>
          <w:b/>
        </w:rPr>
        <w:t xml:space="preserve">pre účely </w:t>
      </w:r>
      <w:r w:rsidR="00194756">
        <w:rPr>
          <w:b/>
        </w:rPr>
        <w:t>ČMU</w:t>
      </w:r>
      <w:r>
        <w:t xml:space="preserve"> </w:t>
      </w:r>
      <w:r w:rsidRPr="00050DFC">
        <w:t xml:space="preserve">je definovaná ako </w:t>
      </w:r>
      <w:r w:rsidR="0072570F">
        <w:t>pracovná pozícia</w:t>
      </w:r>
      <w:r w:rsidRPr="00050DFC">
        <w:t xml:space="preserve"> vo verejnej správe (štátnej správe a územnej samospráve) vytvoren</w:t>
      </w:r>
      <w:r w:rsidR="00194756">
        <w:t>á</w:t>
      </w:r>
      <w:r w:rsidRPr="00050DFC">
        <w:t xml:space="preserve"> na výkon činností na zabezpečenie </w:t>
      </w:r>
      <w:r>
        <w:t xml:space="preserve">koordinácie, </w:t>
      </w:r>
      <w:r w:rsidRPr="00050DFC">
        <w:t>riadenia, implementácie, kontroly a auditu EŠIF v PO 2014 -2020</w:t>
      </w:r>
      <w:r w:rsidR="0003151E">
        <w:t xml:space="preserve">, ktorá </w:t>
      </w:r>
      <w:r w:rsidR="0003151E" w:rsidRPr="0003151E">
        <w:rPr>
          <w:b/>
        </w:rPr>
        <w:t>je refundovaná z TP OP, OP TP</w:t>
      </w:r>
      <w:r w:rsidR="0003151E">
        <w:t>.</w:t>
      </w:r>
      <w:r>
        <w:t xml:space="preserve"> </w:t>
      </w:r>
      <w:r w:rsidR="0003151E">
        <w:t xml:space="preserve">AK pre účely ČMU sa rozumie aj zamestnanec, ktorý vykonáva podporné činnosti a rovnako zamestnanec, </w:t>
      </w:r>
      <w:r w:rsidR="00C56549">
        <w:t>mimo pracovného pomeru</w:t>
      </w:r>
      <w:r w:rsidR="0003151E">
        <w:t>. V rámci jednotlivých OP však existujú určité špecifiká, uplatňované pri vykazo</w:t>
      </w:r>
      <w:r w:rsidR="00E65984">
        <w:t xml:space="preserve">vaní </w:t>
      </w:r>
      <w:r w:rsidR="006C5A43">
        <w:t>poč</w:t>
      </w:r>
      <w:r w:rsidR="005D3A4B">
        <w:t>t</w:t>
      </w:r>
      <w:r w:rsidR="006C5A43">
        <w:t>u</w:t>
      </w:r>
      <w:r w:rsidR="005D3A4B">
        <w:t xml:space="preserve"> AK</w:t>
      </w:r>
      <w:r w:rsidR="006C5A43">
        <w:t>,</w:t>
      </w:r>
      <w:r w:rsidR="005D3A4B">
        <w:t xml:space="preserve"> refundovaných z</w:t>
      </w:r>
      <w:r w:rsidR="00E74170">
        <w:t> </w:t>
      </w:r>
      <w:r w:rsidR="005D3A4B">
        <w:t>TP</w:t>
      </w:r>
      <w:r w:rsidR="0003151E">
        <w:t xml:space="preserve">. </w:t>
      </w:r>
    </w:p>
    <w:p w14:paraId="332B6D08" w14:textId="6DD2D2A4" w:rsidR="0003151E" w:rsidRDefault="0003151E" w:rsidP="0003151E">
      <w:pPr>
        <w:tabs>
          <w:tab w:val="left" w:pos="0"/>
        </w:tabs>
        <w:spacing w:after="160" w:line="259" w:lineRule="auto"/>
        <w:jc w:val="both"/>
      </w:pPr>
      <w:r>
        <w:t>Ide o nasledovné špecifiká/výnimky:</w:t>
      </w:r>
    </w:p>
    <w:p w14:paraId="1C4D1B2C" w14:textId="6552AF04" w:rsidR="00E65984" w:rsidRDefault="0003151E" w:rsidP="00502111">
      <w:pPr>
        <w:pStyle w:val="Odsekzoznamu"/>
        <w:numPr>
          <w:ilvl w:val="0"/>
          <w:numId w:val="22"/>
        </w:numPr>
        <w:tabs>
          <w:tab w:val="left" w:pos="0"/>
        </w:tabs>
        <w:spacing w:after="160" w:line="259" w:lineRule="auto"/>
        <w:jc w:val="both"/>
      </w:pPr>
      <w:r>
        <w:lastRenderedPageBreak/>
        <w:t>OP ĽZ</w:t>
      </w:r>
      <w:r w:rsidR="00C56549">
        <w:t>: vykazuje počet AK vo fyzických osobách, bez zohľadnenia úväzku a miery refundácie. Súčasťou vykazovania sú aj zamestnanci, vykonávajúci podporné činnosti.</w:t>
      </w:r>
    </w:p>
    <w:p w14:paraId="6C9F42EE" w14:textId="0B97B859" w:rsidR="00C56549" w:rsidRDefault="00C56549" w:rsidP="00502111">
      <w:pPr>
        <w:pStyle w:val="Odsekzoznamu"/>
        <w:numPr>
          <w:ilvl w:val="0"/>
          <w:numId w:val="22"/>
        </w:numPr>
        <w:tabs>
          <w:tab w:val="left" w:pos="0"/>
        </w:tabs>
        <w:spacing w:after="160" w:line="259" w:lineRule="auto"/>
        <w:jc w:val="both"/>
      </w:pPr>
      <w:r>
        <w:t>Všetky ostatné OP pre účely vykazovania počtu AK refundovaných z TP, využívajú mernú jednotku FTE</w:t>
      </w:r>
      <w:r w:rsidR="00E65984">
        <w:t xml:space="preserve"> a pri prepočte zohľadňujú úväzok a mieru refundácie</w:t>
      </w:r>
      <w:r>
        <w:t xml:space="preserve">. </w:t>
      </w:r>
    </w:p>
    <w:p w14:paraId="27EE73FF" w14:textId="0BE67A96" w:rsidR="0003151E" w:rsidRDefault="00C56549" w:rsidP="00502111">
      <w:pPr>
        <w:pStyle w:val="Odsekzoznamu"/>
        <w:numPr>
          <w:ilvl w:val="0"/>
          <w:numId w:val="22"/>
        </w:numPr>
        <w:tabs>
          <w:tab w:val="left" w:pos="0"/>
        </w:tabs>
        <w:spacing w:after="160" w:line="259" w:lineRule="auto"/>
        <w:jc w:val="both"/>
      </w:pPr>
      <w:r>
        <w:t xml:space="preserve"> </w:t>
      </w:r>
      <w:r w:rsidR="0003151E">
        <w:t>OP TP</w:t>
      </w:r>
      <w:r w:rsidR="005D3A4B">
        <w:t>, OP EVS</w:t>
      </w:r>
      <w:r w:rsidR="0003151E">
        <w:t xml:space="preserve"> </w:t>
      </w:r>
      <w:r w:rsidR="00E65984">
        <w:t>vykazuje</w:t>
      </w:r>
      <w:r w:rsidR="0003151E">
        <w:t xml:space="preserve"> podporných zamestnancov ale </w:t>
      </w:r>
      <w:r w:rsidR="00E65984">
        <w:t>nevykazuje zamestnancov mimo pracovného pomeru.</w:t>
      </w:r>
    </w:p>
    <w:p w14:paraId="01E4D59B" w14:textId="5736D0B8" w:rsidR="0003151E" w:rsidRDefault="0003151E" w:rsidP="00502111">
      <w:pPr>
        <w:pStyle w:val="Odsekzoznamu"/>
        <w:numPr>
          <w:ilvl w:val="0"/>
          <w:numId w:val="22"/>
        </w:numPr>
        <w:tabs>
          <w:tab w:val="left" w:pos="0"/>
        </w:tabs>
        <w:spacing w:after="160" w:line="259" w:lineRule="auto"/>
        <w:jc w:val="both"/>
      </w:pPr>
      <w:r>
        <w:t xml:space="preserve">OP II, OP KŽP,  OP </w:t>
      </w:r>
      <w:r w:rsidR="007E018F">
        <w:t>I</w:t>
      </w:r>
      <w:r>
        <w:t xml:space="preserve">I </w:t>
      </w:r>
      <w:r w:rsidR="00E65984">
        <w:t>nevykazujú</w:t>
      </w:r>
      <w:r>
        <w:t xml:space="preserve"> podporných zamestnancov ani </w:t>
      </w:r>
      <w:r w:rsidR="00E65984">
        <w:t xml:space="preserve">zamestnancov mimo pracovného pomeru. </w:t>
      </w:r>
    </w:p>
    <w:p w14:paraId="42E3583A" w14:textId="4BBA35E6" w:rsidR="0003151E" w:rsidRPr="005D3A4B" w:rsidRDefault="0003151E" w:rsidP="00502111">
      <w:pPr>
        <w:pStyle w:val="Odsekzoznamu"/>
        <w:numPr>
          <w:ilvl w:val="0"/>
          <w:numId w:val="22"/>
        </w:numPr>
        <w:jc w:val="both"/>
        <w:rPr>
          <w:rFonts w:asciiTheme="majorHAnsi" w:eastAsiaTheme="majorEastAsia" w:hAnsiTheme="majorHAnsi" w:cstheme="majorBidi"/>
          <w:b/>
          <w:bCs/>
          <w:color w:val="4F81BD" w:themeColor="accent1"/>
          <w:sz w:val="26"/>
          <w:szCs w:val="26"/>
        </w:rPr>
      </w:pPr>
      <w:r w:rsidRPr="00BA1B46">
        <w:t>Interreg V-A SK-CZ</w:t>
      </w:r>
      <w:r>
        <w:t xml:space="preserve">, </w:t>
      </w:r>
      <w:r w:rsidRPr="00BA1B46">
        <w:t>Interreg V-A SK-AT</w:t>
      </w:r>
      <w:r>
        <w:t>, IROP – započítavajú podporných zamestnancov a</w:t>
      </w:r>
      <w:r w:rsidR="00E65984">
        <w:t> rovnako aj zamestnancov mimo pracovného pomeru.</w:t>
      </w:r>
    </w:p>
    <w:p w14:paraId="640A0E1C" w14:textId="77777777" w:rsidR="0003151E" w:rsidRDefault="0003151E" w:rsidP="0003151E">
      <w:pPr>
        <w:tabs>
          <w:tab w:val="left" w:pos="0"/>
        </w:tabs>
        <w:spacing w:after="160" w:line="259" w:lineRule="auto"/>
        <w:jc w:val="both"/>
        <w:rPr>
          <w:b/>
        </w:rPr>
      </w:pPr>
    </w:p>
    <w:p w14:paraId="0C164A66" w14:textId="30ADE85D" w:rsidR="001C2538" w:rsidRPr="001C2538" w:rsidRDefault="00EA25D2" w:rsidP="001C2538">
      <w:pPr>
        <w:tabs>
          <w:tab w:val="left" w:pos="0"/>
        </w:tabs>
        <w:spacing w:after="160" w:line="259" w:lineRule="auto"/>
        <w:jc w:val="both"/>
      </w:pPr>
      <w:r w:rsidRPr="0003151E">
        <w:rPr>
          <w:b/>
        </w:rPr>
        <w:t xml:space="preserve">Na rozdiel od MP </w:t>
      </w:r>
      <w:r w:rsidR="00194756">
        <w:rPr>
          <w:b/>
        </w:rPr>
        <w:t>ÚV SR</w:t>
      </w:r>
      <w:r w:rsidRPr="0003151E">
        <w:rPr>
          <w:b/>
        </w:rPr>
        <w:t xml:space="preserve"> č. 21</w:t>
      </w:r>
      <w:r w:rsidR="003C035B">
        <w:rPr>
          <w:b/>
        </w:rPr>
        <w:t xml:space="preserve"> a č. 22</w:t>
      </w:r>
      <w:r w:rsidRPr="0003151E">
        <w:rPr>
          <w:b/>
        </w:rPr>
        <w:t>, sa termín</w:t>
      </w:r>
      <w:r w:rsidR="00194756">
        <w:rPr>
          <w:b/>
        </w:rPr>
        <w:t>om</w:t>
      </w:r>
      <w:r w:rsidRPr="0003151E">
        <w:rPr>
          <w:b/>
        </w:rPr>
        <w:t xml:space="preserve"> AK pre účely </w:t>
      </w:r>
      <w:r w:rsidR="005A77BF">
        <w:rPr>
          <w:b/>
        </w:rPr>
        <w:t>Č</w:t>
      </w:r>
      <w:r w:rsidRPr="0003151E">
        <w:rPr>
          <w:b/>
        </w:rPr>
        <w:t xml:space="preserve">MU </w:t>
      </w:r>
      <w:r w:rsidR="00194756">
        <w:rPr>
          <w:b/>
        </w:rPr>
        <w:t xml:space="preserve">rozumie taký zamestnanec, </w:t>
      </w:r>
      <w:r w:rsidRPr="0003151E">
        <w:rPr>
          <w:b/>
        </w:rPr>
        <w:t>ktor</w:t>
      </w:r>
      <w:r w:rsidR="00194756">
        <w:rPr>
          <w:b/>
        </w:rPr>
        <w:t>ý</w:t>
      </w:r>
      <w:r w:rsidRPr="0003151E">
        <w:rPr>
          <w:b/>
        </w:rPr>
        <w:t xml:space="preserve"> </w:t>
      </w:r>
      <w:r w:rsidR="00194756">
        <w:rPr>
          <w:b/>
        </w:rPr>
        <w:t>je</w:t>
      </w:r>
      <w:r w:rsidRPr="0003151E">
        <w:rPr>
          <w:b/>
        </w:rPr>
        <w:t xml:space="preserve"> refundovan</w:t>
      </w:r>
      <w:r w:rsidR="00194756">
        <w:rPr>
          <w:b/>
        </w:rPr>
        <w:t>ý</w:t>
      </w:r>
      <w:r w:rsidRPr="0003151E">
        <w:rPr>
          <w:b/>
        </w:rPr>
        <w:t xml:space="preserve"> z TP OP/OP TP</w:t>
      </w:r>
      <w:r>
        <w:t>.</w:t>
      </w:r>
      <w:r w:rsidR="00194756">
        <w:t xml:space="preserve"> MP ÚV SR č. 21 zohľadňuje všetkých zamestnancov, ktorí sa podieľajú na výkone činností na zabezpečenie koordinácie, riadenia, implementácie, kontroly a auditu E</w:t>
      </w:r>
      <w:r w:rsidR="002D6427">
        <w:t>Š</w:t>
      </w:r>
      <w:r w:rsidR="00194756">
        <w:t>IF v PO 2014-2020, bez ohľadu na to, či ide o refundovaného zamestnanca alebo nie</w:t>
      </w:r>
      <w:r w:rsidR="006C5A43">
        <w:t xml:space="preserve"> a nezapočítava zamestnancov mimo pracovného pomeru</w:t>
      </w:r>
      <w:r w:rsidR="003C035B">
        <w:t xml:space="preserve"> a zamestnancov vykonávajúcich podporné činnosti</w:t>
      </w:r>
      <w:r w:rsidR="006C5A43">
        <w:t xml:space="preserve">. Z týchto dôvodov nie je možné tieto definície stotožniť. </w:t>
      </w:r>
    </w:p>
    <w:p w14:paraId="08E71C40" w14:textId="286E8657" w:rsidR="00E73621" w:rsidRDefault="00E73621" w:rsidP="00502111">
      <w:pPr>
        <w:pStyle w:val="Nadpis2"/>
        <w:numPr>
          <w:ilvl w:val="1"/>
          <w:numId w:val="24"/>
        </w:numPr>
      </w:pPr>
      <w:bookmarkStart w:id="308" w:name="_Toc509218176"/>
      <w:bookmarkStart w:id="309" w:name="_Toc7434135"/>
      <w:bookmarkStart w:id="310" w:name="_Toc23337175"/>
      <w:bookmarkStart w:id="311" w:name="_Toc37769160"/>
      <w:bookmarkStart w:id="312" w:name="_Toc54358037"/>
      <w:bookmarkStart w:id="313" w:name="_Toc70333358"/>
      <w:r w:rsidRPr="00E73621">
        <w:t xml:space="preserve">Výpočet </w:t>
      </w:r>
      <w:r w:rsidR="004D5B68">
        <w:t>administratívnych kapacít</w:t>
      </w:r>
      <w:r w:rsidRPr="00E73621">
        <w:t xml:space="preserve"> refundovaných z TP OP/OP TP v</w:t>
      </w:r>
      <w:r w:rsidR="000B7D8D">
        <w:t> mernej jednotke</w:t>
      </w:r>
      <w:r w:rsidRPr="00E73621">
        <w:t xml:space="preserve"> FTE</w:t>
      </w:r>
      <w:bookmarkEnd w:id="308"/>
      <w:bookmarkEnd w:id="309"/>
      <w:bookmarkEnd w:id="310"/>
      <w:bookmarkEnd w:id="311"/>
      <w:bookmarkEnd w:id="312"/>
      <w:bookmarkEnd w:id="313"/>
    </w:p>
    <w:p w14:paraId="33248D53" w14:textId="77777777" w:rsidR="001F7230" w:rsidRPr="001F7230" w:rsidRDefault="001F7230" w:rsidP="001F7230"/>
    <w:p w14:paraId="43C2FF35" w14:textId="1C739C71" w:rsidR="000B7D8D" w:rsidRDefault="000B7D8D" w:rsidP="000B7D8D">
      <w:pPr>
        <w:jc w:val="both"/>
      </w:pPr>
      <w:r>
        <w:t>Pri prepočte AK na FTE sa</w:t>
      </w:r>
      <w:r w:rsidR="00160328">
        <w:t xml:space="preserve"> </w:t>
      </w:r>
      <w:r>
        <w:t xml:space="preserve">okrem </w:t>
      </w:r>
      <w:r w:rsidR="00160328">
        <w:t>prepočtu na plný pracovný úväzok</w:t>
      </w:r>
      <w:r>
        <w:t xml:space="preserve"> zohľadňuje aj miera</w:t>
      </w:r>
      <w:r w:rsidRPr="000B7D8D">
        <w:t xml:space="preserve"> </w:t>
      </w:r>
      <w:r>
        <w:t>refundácie a obsadenosť pracovného miesta za danú jednotku času.</w:t>
      </w:r>
      <w:r w:rsidR="00096B5E">
        <w:t xml:space="preserve"> Nasledovný postup sa použije </w:t>
      </w:r>
      <w:r w:rsidR="00406C49">
        <w:t xml:space="preserve">hlavne </w:t>
      </w:r>
      <w:r w:rsidR="00096B5E">
        <w:t xml:space="preserve">pri výpočte </w:t>
      </w:r>
      <w:r w:rsidR="00967D99">
        <w:t>MU</w:t>
      </w:r>
      <w:r w:rsidR="00096B5E">
        <w:t xml:space="preserve"> P0740, P0130, P0129, P0619, P0549.</w:t>
      </w:r>
    </w:p>
    <w:p w14:paraId="2AC5615B" w14:textId="77777777" w:rsidR="00160328" w:rsidRPr="000822E4" w:rsidRDefault="00160328" w:rsidP="000B7D8D">
      <w:pPr>
        <w:jc w:val="both"/>
        <w:rPr>
          <w:b/>
        </w:rPr>
      </w:pPr>
    </w:p>
    <w:p w14:paraId="7134B660" w14:textId="77777777" w:rsidR="00160328" w:rsidRPr="00966AC4" w:rsidRDefault="00160328" w:rsidP="00160328">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a</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b</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c</m:t>
              </m:r>
            </m:num>
            <m:den>
              <m:r>
                <w:rPr>
                  <w:rFonts w:ascii="Cambria Math" w:eastAsia="Cambria Math" w:hAnsi="Cambria Math" w:cs="Cambria Math"/>
                  <w:lang w:val="sk-SK"/>
                </w:rPr>
                <m:t>n</m:t>
              </m:r>
            </m:den>
          </m:f>
        </m:oMath>
      </m:oMathPara>
    </w:p>
    <w:p w14:paraId="0E45644F" w14:textId="77777777" w:rsidR="00966AC4" w:rsidRPr="00B656FB" w:rsidRDefault="00966AC4" w:rsidP="00160328">
      <w:pPr>
        <w:pStyle w:val="Zkladntext"/>
        <w:rPr>
          <w:lang w:val="sk-SK"/>
        </w:rPr>
      </w:pPr>
    </w:p>
    <w:p w14:paraId="1725DFAD" w14:textId="77777777" w:rsidR="00160328" w:rsidRDefault="002A3BC3" w:rsidP="00160328">
      <w:pPr>
        <w:jc w:val="both"/>
        <w:rPr>
          <w:rFonts w:eastAsiaTheme="minorEastAsia"/>
        </w:rPr>
      </w:pPr>
      <w:r w:rsidRPr="00925BF0">
        <w:rPr>
          <w:rFonts w:eastAsiaTheme="minorEastAsia"/>
          <w:b/>
        </w:rPr>
        <w:t>a</w:t>
      </w:r>
      <w:r>
        <w:rPr>
          <w:rFonts w:eastAsiaTheme="minorEastAsia"/>
        </w:rPr>
        <w:t xml:space="preserve"> - </w:t>
      </w:r>
      <w:r w:rsidR="00160328" w:rsidRPr="00370AEC">
        <w:rPr>
          <w:rFonts w:eastAsiaTheme="minorEastAsia"/>
        </w:rPr>
        <w:t>predstavuje percentuálny podiel pracovného úväzku zamestnanca z plného pracovného úväzku (plný pracovný úväzok sa rovná 100, polovičný pracovný úväzok sa rovná 50).</w:t>
      </w:r>
    </w:p>
    <w:p w14:paraId="2302B36F" w14:textId="77777777" w:rsidR="00160328" w:rsidRPr="00370AEC" w:rsidRDefault="00160328" w:rsidP="00160328">
      <w:pPr>
        <w:jc w:val="both"/>
        <w:rPr>
          <w:rFonts w:eastAsiaTheme="minorEastAsia"/>
        </w:rPr>
      </w:pPr>
    </w:p>
    <w:p w14:paraId="39AA7D05" w14:textId="2F878A93" w:rsidR="002A3BC3" w:rsidRDefault="002A3BC3" w:rsidP="00160328">
      <w:pPr>
        <w:jc w:val="both"/>
        <w:rPr>
          <w:rFonts w:eastAsiaTheme="minorEastAsia"/>
        </w:rPr>
      </w:pPr>
      <w:r>
        <w:rPr>
          <w:rFonts w:eastAsiaTheme="minorEastAsia"/>
          <w:b/>
        </w:rPr>
        <w:t>b –</w:t>
      </w:r>
      <w:r w:rsidR="00160328" w:rsidRPr="00370AEC">
        <w:rPr>
          <w:rFonts w:eastAsiaTheme="minorEastAsia"/>
        </w:rPr>
        <w:t xml:space="preserve"> </w:t>
      </w:r>
      <w:r>
        <w:rPr>
          <w:rFonts w:eastAsiaTheme="minorEastAsia"/>
        </w:rPr>
        <w:t>miera refundácie mzdy zamestnanca, t.j</w:t>
      </w:r>
      <w:r w:rsidR="00BF0A1C">
        <w:rPr>
          <w:rFonts w:eastAsiaTheme="minorEastAsia"/>
        </w:rPr>
        <w:t>.</w:t>
      </w:r>
      <w:r>
        <w:rPr>
          <w:rFonts w:eastAsiaTheme="minorEastAsia"/>
        </w:rPr>
        <w:t xml:space="preserve"> </w:t>
      </w:r>
      <w:r w:rsidRPr="00370AEC">
        <w:rPr>
          <w:rFonts w:eastAsiaTheme="minorEastAsia"/>
        </w:rPr>
        <w:t xml:space="preserve">percentuálny podiel </w:t>
      </w:r>
      <w:r>
        <w:rPr>
          <w:rFonts w:eastAsiaTheme="minorEastAsia"/>
        </w:rPr>
        <w:t xml:space="preserve">skutočného </w:t>
      </w:r>
      <w:r w:rsidRPr="00370AEC">
        <w:rPr>
          <w:rFonts w:eastAsiaTheme="minorEastAsia"/>
        </w:rPr>
        <w:t xml:space="preserve">pracovného úväzku zamestnanca na </w:t>
      </w:r>
      <w:r>
        <w:rPr>
          <w:rFonts w:eastAsiaTheme="minorEastAsia"/>
        </w:rPr>
        <w:t xml:space="preserve">koordinácii, </w:t>
      </w:r>
      <w:r w:rsidRPr="00370AEC">
        <w:rPr>
          <w:rFonts w:eastAsiaTheme="minorEastAsia"/>
        </w:rPr>
        <w:t xml:space="preserve">riadení, implementácii, kontrole a audite EŠIF z dĺžky </w:t>
      </w:r>
      <w:r>
        <w:rPr>
          <w:rFonts w:eastAsiaTheme="minorEastAsia"/>
        </w:rPr>
        <w:t>skutočného</w:t>
      </w:r>
      <w:r w:rsidRPr="00370AEC">
        <w:rPr>
          <w:rFonts w:eastAsiaTheme="minorEastAsia"/>
        </w:rPr>
        <w:t xml:space="preserve"> pracovného úväzku (napr. 100 %, 60 %, a pod.)</w:t>
      </w:r>
      <w:r w:rsidR="00BF0A1C">
        <w:rPr>
          <w:rFonts w:eastAsiaTheme="minorEastAsia"/>
        </w:rPr>
        <w:t>.</w:t>
      </w:r>
    </w:p>
    <w:p w14:paraId="5C8AFE88" w14:textId="77777777" w:rsidR="002A3BC3" w:rsidRDefault="002A3BC3" w:rsidP="00160328">
      <w:pPr>
        <w:jc w:val="both"/>
        <w:rPr>
          <w:rFonts w:eastAsiaTheme="minorEastAsia"/>
        </w:rPr>
      </w:pPr>
    </w:p>
    <w:p w14:paraId="5B539FD1" w14:textId="6CF21807" w:rsidR="00160328" w:rsidRDefault="002A3BC3" w:rsidP="00160328">
      <w:pPr>
        <w:jc w:val="both"/>
        <w:rPr>
          <w:rFonts w:eastAsiaTheme="minorEastAsia"/>
        </w:rPr>
      </w:pPr>
      <w:r>
        <w:rPr>
          <w:rFonts w:eastAsiaTheme="minorEastAsia"/>
        </w:rPr>
        <w:t>D</w:t>
      </w:r>
      <w:r w:rsidR="00160328" w:rsidRPr="00370AEC">
        <w:rPr>
          <w:rFonts w:eastAsiaTheme="minorEastAsia"/>
        </w:rPr>
        <w:t xml:space="preserve">o refundovaného pracovného času ako aj do celkového </w:t>
      </w:r>
      <w:r w:rsidR="009972A6">
        <w:rPr>
          <w:rFonts w:eastAsiaTheme="minorEastAsia"/>
        </w:rPr>
        <w:t xml:space="preserve">fondu </w:t>
      </w:r>
      <w:r w:rsidR="00160328" w:rsidRPr="00370AEC">
        <w:rPr>
          <w:rFonts w:eastAsiaTheme="minorEastAsia"/>
        </w:rPr>
        <w:t>pracovného času sa počítajú okrem riadne odpracovaných hodín aj dovolenky, osobné prekážky v práci s náhradou mzdy ako sú: vyšetrenie alebo ošetrenie zamestnanca v zdravotníckom zariadení - tzv. lekár, sprevádzanie rodinného príslušníka do zdravotníckeho zariadenia na vyšetrenie alebo ošetrenie, ako aj iné špecifické prekážky v práci, pokiaľ sú zamestnancovi preplatené a má na ne zákonný nárok, pracovné dni z prvých 10 dní dočasnej pracovnej neschopnosti a nadča</w:t>
      </w:r>
      <w:r>
        <w:rPr>
          <w:rFonts w:eastAsiaTheme="minorEastAsia"/>
        </w:rPr>
        <w:t>sy zahrnuté do vyplatenej mzdy. N</w:t>
      </w:r>
      <w:r w:rsidR="00160328" w:rsidRPr="00370AEC">
        <w:rPr>
          <w:rFonts w:eastAsiaTheme="minorEastAsia"/>
        </w:rPr>
        <w:t>ezapočítava</w:t>
      </w:r>
      <w:r>
        <w:rPr>
          <w:rFonts w:eastAsiaTheme="minorEastAsia"/>
        </w:rPr>
        <w:t>jú sa pracovné dni</w:t>
      </w:r>
      <w:r w:rsidR="00160328" w:rsidRPr="00370AEC">
        <w:rPr>
          <w:rFonts w:eastAsiaTheme="minorEastAsia"/>
        </w:rPr>
        <w:t xml:space="preserve"> dočasnej pracovnej neschopnosti nad rámec prvých 10 dní. </w:t>
      </w:r>
      <w:r>
        <w:rPr>
          <w:rFonts w:eastAsiaTheme="minorEastAsia"/>
        </w:rPr>
        <w:t>Môže sa stať, že miera refundácie kolíše medzi jednotlivými mesiacmi</w:t>
      </w:r>
      <w:r w:rsidR="00160328" w:rsidRPr="00370AEC">
        <w:rPr>
          <w:rFonts w:eastAsiaTheme="minorEastAsia"/>
        </w:rPr>
        <w:t xml:space="preserve"> (t. j. v jednom mesiaci zamestnanec odpracuje 100 % na činnostiach EŠIF, nasledujúci mesiac  len 70 %, a pod.). V tom prípade je potrebné urobiť individuálny prepočet každého mesiaca.</w:t>
      </w:r>
    </w:p>
    <w:p w14:paraId="3226EACB" w14:textId="77777777" w:rsidR="00160328" w:rsidRPr="00370AEC" w:rsidRDefault="00160328" w:rsidP="00160328">
      <w:pPr>
        <w:jc w:val="both"/>
        <w:rPr>
          <w:rFonts w:eastAsiaTheme="minorEastAsia"/>
        </w:rPr>
      </w:pPr>
    </w:p>
    <w:p w14:paraId="1A0A4DBB" w14:textId="37C221DC" w:rsidR="00160328" w:rsidRDefault="00160328" w:rsidP="00160328">
      <w:pPr>
        <w:rPr>
          <w:rFonts w:eastAsiaTheme="minorEastAsia"/>
        </w:rPr>
      </w:pPr>
      <w:r w:rsidRPr="00370AEC">
        <w:rPr>
          <w:rFonts w:eastAsiaTheme="minorEastAsia"/>
          <w:b/>
        </w:rPr>
        <w:t>c</w:t>
      </w:r>
      <w:r w:rsidRPr="00370AEC">
        <w:rPr>
          <w:rFonts w:eastAsiaTheme="minorEastAsia"/>
        </w:rPr>
        <w:t xml:space="preserve"> </w:t>
      </w:r>
      <w:r w:rsidR="00BF0A1C">
        <w:rPr>
          <w:rFonts w:eastAsiaTheme="minorEastAsia"/>
        </w:rPr>
        <w:t xml:space="preserve">- </w:t>
      </w:r>
      <w:r w:rsidRPr="00370AEC">
        <w:rPr>
          <w:rFonts w:eastAsiaTheme="minorEastAsia"/>
        </w:rPr>
        <w:t xml:space="preserve">predstavuje počet mesiacov obsadenosti miesta v </w:t>
      </w:r>
      <w:r>
        <w:rPr>
          <w:rFonts w:eastAsiaTheme="minorEastAsia"/>
        </w:rPr>
        <w:t>sledovanom/monitorovanom období</w:t>
      </w:r>
      <w:r w:rsidRPr="00370AEC">
        <w:rPr>
          <w:rFonts w:eastAsiaTheme="minorEastAsia"/>
        </w:rPr>
        <w:t>.</w:t>
      </w:r>
    </w:p>
    <w:p w14:paraId="1854CC90" w14:textId="77777777" w:rsidR="00160328" w:rsidRDefault="00160328" w:rsidP="00160328">
      <w:pPr>
        <w:rPr>
          <w:rFonts w:eastAsiaTheme="minorEastAsia"/>
        </w:rPr>
      </w:pPr>
    </w:p>
    <w:p w14:paraId="08386AAF" w14:textId="7DDBFC32" w:rsidR="00160328" w:rsidRDefault="00160328" w:rsidP="00160328">
      <w:pPr>
        <w:rPr>
          <w:rFonts w:eastAsiaTheme="minorEastAsia"/>
        </w:rPr>
      </w:pPr>
      <w:r>
        <w:rPr>
          <w:rFonts w:eastAsiaTheme="minorEastAsia"/>
          <w:b/>
        </w:rPr>
        <w:t>n</w:t>
      </w:r>
      <w:r>
        <w:rPr>
          <w:rFonts w:eastAsiaTheme="minorEastAsia"/>
        </w:rPr>
        <w:t xml:space="preserve"> </w:t>
      </w:r>
      <w:r w:rsidR="00BF0A1C">
        <w:rPr>
          <w:rFonts w:eastAsiaTheme="minorEastAsia"/>
        </w:rPr>
        <w:t xml:space="preserve">- </w:t>
      </w:r>
      <w:r>
        <w:rPr>
          <w:rFonts w:eastAsiaTheme="minorEastAsia"/>
        </w:rPr>
        <w:t>predstavuje počet mesiacov sledovaného/monitorovanéh</w:t>
      </w:r>
      <w:r w:rsidR="003D42E7">
        <w:rPr>
          <w:rFonts w:eastAsiaTheme="minorEastAsia"/>
        </w:rPr>
        <w:t>o obdobia</w:t>
      </w:r>
      <w:r w:rsidR="00BF0A1C">
        <w:rPr>
          <w:rFonts w:eastAsiaTheme="minorEastAsia"/>
        </w:rPr>
        <w:t>.</w:t>
      </w:r>
    </w:p>
    <w:p w14:paraId="77618227" w14:textId="77777777" w:rsidR="000B7D8D" w:rsidRDefault="000B7D8D" w:rsidP="00E73621">
      <w:pPr>
        <w:pStyle w:val="Zkladntext"/>
        <w:rPr>
          <w:lang w:val="sk-SK"/>
        </w:rPr>
      </w:pPr>
    </w:p>
    <w:p w14:paraId="72CB166A" w14:textId="77777777" w:rsidR="00A54111" w:rsidRPr="00195A86" w:rsidRDefault="00A54111" w:rsidP="00A54111">
      <w:pPr>
        <w:pStyle w:val="Zkladntext"/>
        <w:rPr>
          <w:lang w:val="sk-SK"/>
        </w:rPr>
      </w:pPr>
      <w:r w:rsidRPr="00195A86">
        <w:rPr>
          <w:b/>
          <w:lang w:val="sk-SK"/>
        </w:rPr>
        <w:t>Príklad:</w:t>
      </w:r>
    </w:p>
    <w:p w14:paraId="7427D146" w14:textId="77777777" w:rsidR="00A54111" w:rsidRPr="00195A86" w:rsidRDefault="00A54111" w:rsidP="00A54111">
      <w:pPr>
        <w:pStyle w:val="Zkladntext"/>
        <w:rPr>
          <w:lang w:val="sk-SK"/>
        </w:rPr>
      </w:pPr>
      <w:r w:rsidRPr="00195A86">
        <w:rPr>
          <w:lang w:val="sk-SK"/>
        </w:rPr>
        <w:t>Zamestnanec na polovičný pracovný úväzok a so 60 % oprávnenosťou na refundáciu bol práceneschopný 25 dní počas apríla, pričom z toho 10 pracovných dní nad rámec prvých 10 dní a odpracoval 3 pracovné dni nadčasov v mesiaci jún, ostatné mesiace mal štandardne odpracované vrátane dovolenky a lekára, a teda aj oprávnené na refundáciu; v pracovnom pomere bol od januára do septembra 2015; uvedené sa zohľadní vo vzorci nasledovne:</w:t>
      </w:r>
    </w:p>
    <w:p w14:paraId="36945282" w14:textId="77777777" w:rsidR="00A54111" w:rsidRPr="00195A86" w:rsidRDefault="00A54111" w:rsidP="00A54111">
      <w:pPr>
        <w:pStyle w:val="Zkladntext"/>
        <w:rPr>
          <w:lang w:val="sk-SK"/>
        </w:rPr>
      </w:pPr>
      <w:r w:rsidRPr="00195A86">
        <w:rPr>
          <w:i/>
          <w:lang w:val="sk-SK"/>
        </w:rPr>
        <w:t>a</w:t>
      </w:r>
      <w:r w:rsidRPr="00195A86">
        <w:rPr>
          <w:lang w:val="sk-SK"/>
        </w:rPr>
        <w:t xml:space="preserve"> = 50</w:t>
      </w:r>
    </w:p>
    <w:p w14:paraId="732E043D" w14:textId="77777777" w:rsidR="006D4E43" w:rsidRDefault="006D4E43" w:rsidP="00A54111">
      <w:pPr>
        <w:pStyle w:val="Zkladntext"/>
        <w:rPr>
          <w:lang w:val="sk-SK"/>
        </w:rPr>
      </w:pPr>
      <w:r>
        <w:rPr>
          <w:lang w:val="sk-SK"/>
        </w:rPr>
        <w:t>Výpočet</w:t>
      </w:r>
      <w:r w:rsidR="00A54111" w:rsidRPr="00195A86">
        <w:rPr>
          <w:lang w:val="sk-SK"/>
        </w:rPr>
        <w:t xml:space="preserve"> premennej </w:t>
      </w:r>
      <w:r w:rsidR="00A54111" w:rsidRPr="00195A86">
        <w:rPr>
          <w:i/>
          <w:lang w:val="sk-SK"/>
        </w:rPr>
        <w:t>b</w:t>
      </w:r>
      <w:r w:rsidR="00A54111" w:rsidRPr="00195A86">
        <w:rPr>
          <w:lang w:val="sk-SK"/>
        </w:rPr>
        <w:t xml:space="preserve">: </w:t>
      </w:r>
    </w:p>
    <w:p w14:paraId="47658F25" w14:textId="77777777" w:rsidR="00A54111" w:rsidRDefault="00A54111" w:rsidP="00A54111">
      <w:pPr>
        <w:pStyle w:val="Zkladntext"/>
        <w:rPr>
          <w:lang w:val="sk-SK"/>
        </w:rPr>
      </w:pPr>
      <w:r w:rsidRPr="00195A86">
        <w:rPr>
          <w:lang w:val="sk-SK"/>
        </w:rPr>
        <w:t>Január až september 2015 mal 187 pracovných dní, t. j. pri 60 %-nej oprávnenosti zamestnanca bolo 112,2 pracovných dní oprávnených na refundáciu (187 * 0,6). Avšak počas daného roka strávil zamestnanec čas ekvivalentný 10 pracovným dňom na PN, ktorá nebola oprávnená na refundáciu (odpočítanie od oprávneného základu 112,2) a zároveň odpracoval 3 dni nadčasov (pripočítanie k oprávnenému základu 112,2).</w:t>
      </w:r>
      <w:r w:rsidR="004A0BA3">
        <w:rPr>
          <w:lang w:val="sk-SK"/>
        </w:rPr>
        <w:t xml:space="preserve"> </w:t>
      </w:r>
      <w:r w:rsidR="004A0BA3" w:rsidRPr="00195A86">
        <w:rPr>
          <w:lang w:val="sk-SK"/>
        </w:rPr>
        <w:t>Rok 2015 mal celkovo 250 pracovných dní.</w:t>
      </w:r>
    </w:p>
    <w:p w14:paraId="1E31695E" w14:textId="77777777" w:rsidR="006D4E43" w:rsidRPr="00195A86" w:rsidRDefault="006D4E43" w:rsidP="006D4E43">
      <w:pPr>
        <w:pStyle w:val="Zkladntext"/>
        <w:rPr>
          <w:lang w:val="sk-SK"/>
        </w:rPr>
      </w:pPr>
      <w:r w:rsidRPr="00195A86">
        <w:rPr>
          <w:i/>
          <w:lang w:val="sk-SK"/>
        </w:rPr>
        <w:t>b</w:t>
      </w:r>
      <w:r w:rsidRPr="00195A86">
        <w:rPr>
          <w:lang w:val="sk-SK"/>
        </w:rPr>
        <w:t xml:space="preserve"> = </w:t>
      </w:r>
      <w:r w:rsidRPr="00195A86">
        <w:t>[</w:t>
      </w:r>
      <w:r w:rsidRPr="00195A86">
        <w:rPr>
          <w:lang w:val="sk-SK"/>
        </w:rPr>
        <w:t xml:space="preserve">(112,2 – 10 </w:t>
      </w:r>
      <w:r w:rsidRPr="00195A86">
        <w:t>+ 3</w:t>
      </w:r>
      <w:r w:rsidR="004A0BA3">
        <w:rPr>
          <w:lang w:val="sk-SK"/>
        </w:rPr>
        <w:t>)/250]*</w:t>
      </w:r>
      <w:r w:rsidRPr="00195A86">
        <w:rPr>
          <w:lang w:val="sk-SK"/>
        </w:rPr>
        <w:t>100 = 42,08</w:t>
      </w:r>
    </w:p>
    <w:p w14:paraId="68A3F657" w14:textId="77777777" w:rsidR="00A54111" w:rsidRDefault="00A54111" w:rsidP="00A54111">
      <w:pPr>
        <w:pStyle w:val="Zkladntext"/>
        <w:rPr>
          <w:lang w:val="sk-SK"/>
        </w:rPr>
      </w:pPr>
      <w:r w:rsidRPr="00195A86">
        <w:rPr>
          <w:i/>
          <w:lang w:val="sk-SK"/>
        </w:rPr>
        <w:t>c</w:t>
      </w:r>
      <w:r w:rsidRPr="00195A86">
        <w:rPr>
          <w:lang w:val="sk-SK"/>
        </w:rPr>
        <w:t xml:space="preserve"> = 9</w:t>
      </w:r>
    </w:p>
    <w:p w14:paraId="752E5479" w14:textId="77777777" w:rsidR="00A54111" w:rsidRPr="00195A86" w:rsidRDefault="00A54111" w:rsidP="00A54111">
      <w:pPr>
        <w:pStyle w:val="Zkladntext"/>
        <w:rPr>
          <w:lang w:val="sk-SK"/>
        </w:rPr>
      </w:pPr>
      <w:r>
        <w:rPr>
          <w:lang w:val="sk-SK"/>
        </w:rPr>
        <w:t>n = 12</w:t>
      </w:r>
    </w:p>
    <w:p w14:paraId="0D6BA33E" w14:textId="77777777" w:rsidR="00A54111" w:rsidRDefault="00A54111" w:rsidP="00A54111">
      <w:pPr>
        <w:pStyle w:val="Zkladntext"/>
        <w:rPr>
          <w:lang w:val="sk-SK"/>
        </w:rPr>
      </w:pPr>
      <m:oMathPara>
        <m:oMath>
          <m:r>
            <w:rPr>
              <w:rFonts w:ascii="Cambria Math" w:eastAsia="Cambria Math" w:hAnsi="Cambria Math" w:cs="Cambria Math"/>
              <w:lang w:val="sk-SK"/>
            </w:rPr>
            <m:t>AK=</m:t>
          </m:r>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42,08</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9</m:t>
              </m:r>
            </m:num>
            <m:den>
              <m:r>
                <w:rPr>
                  <w:rFonts w:ascii="Cambria Math" w:eastAsia="Cambria Math" w:hAnsi="Cambria Math" w:cs="Cambria Math"/>
                  <w:lang w:val="sk-SK"/>
                </w:rPr>
                <m:t>12</m:t>
              </m:r>
            </m:den>
          </m:f>
          <m:r>
            <w:rPr>
              <w:rFonts w:ascii="Cambria Math" w:eastAsia="Cambria Math" w:hAnsi="Cambria Math" w:cs="Cambria Math"/>
              <w:lang w:val="sk-SK"/>
            </w:rPr>
            <m:t>=0,1578 FTE</m:t>
          </m:r>
        </m:oMath>
      </m:oMathPara>
    </w:p>
    <w:p w14:paraId="7562299B" w14:textId="77777777" w:rsidR="00A54111" w:rsidRDefault="00A54111" w:rsidP="00A54111">
      <w:pPr>
        <w:pStyle w:val="Zkladntext"/>
        <w:rPr>
          <w:b/>
          <w:lang w:val="sk-SK"/>
        </w:rPr>
      </w:pPr>
    </w:p>
    <w:p w14:paraId="51E32654" w14:textId="77777777" w:rsidR="00A54111" w:rsidRPr="00BD1D1A" w:rsidRDefault="00A54111" w:rsidP="00A54111">
      <w:pPr>
        <w:pStyle w:val="Zkladntext"/>
        <w:rPr>
          <w:b/>
          <w:lang w:val="sk-SK"/>
        </w:rPr>
      </w:pPr>
      <w:r w:rsidRPr="00BD1D1A">
        <w:rPr>
          <w:b/>
          <w:lang w:val="sk-SK"/>
        </w:rPr>
        <w:t>Praktické odporúčania:</w:t>
      </w:r>
    </w:p>
    <w:p w14:paraId="12424AA5" w14:textId="6FDC45E0" w:rsidR="008B554A" w:rsidRDefault="00A54111" w:rsidP="00A54111">
      <w:pPr>
        <w:pStyle w:val="Zkladntext"/>
        <w:rPr>
          <w:lang w:val="sk-SK"/>
        </w:rPr>
      </w:pPr>
      <w:r>
        <w:rPr>
          <w:lang w:val="sk-SK"/>
        </w:rPr>
        <w:t>Vzhľadom na skutočnosť, že prepočítavanie a následný súčet jednotlivých AK sa javí byť ako časovo náročný, je praktické prepočíta</w:t>
      </w:r>
      <w:r w:rsidR="008B554A">
        <w:rPr>
          <w:lang w:val="sk-SK"/>
        </w:rPr>
        <w:t>va</w:t>
      </w:r>
      <w:r>
        <w:rPr>
          <w:lang w:val="sk-SK"/>
        </w:rPr>
        <w:t xml:space="preserve">ť AK </w:t>
      </w:r>
      <w:r w:rsidRPr="009E272D">
        <w:rPr>
          <w:b/>
          <w:lang w:val="sk-SK"/>
        </w:rPr>
        <w:t>skupinovo</w:t>
      </w:r>
      <w:r w:rsidR="008B554A">
        <w:rPr>
          <w:lang w:val="sk-SK"/>
        </w:rPr>
        <w:t>, t. j.</w:t>
      </w:r>
      <w:r>
        <w:rPr>
          <w:lang w:val="sk-SK"/>
        </w:rPr>
        <w:t xml:space="preserve"> zoskupiť AK s rovnakou mierou úväzku, refundácie a odpracovaných mesiacov, </w:t>
      </w:r>
      <w:r w:rsidR="008B554A">
        <w:rPr>
          <w:lang w:val="sk-SK"/>
        </w:rPr>
        <w:t xml:space="preserve">a následne ich prepočítať na </w:t>
      </w:r>
      <w:r w:rsidR="003D24EA">
        <w:rPr>
          <w:lang w:val="sk-SK"/>
        </w:rPr>
        <w:t>FTE.</w:t>
      </w:r>
    </w:p>
    <w:p w14:paraId="7AD00DE7" w14:textId="5820D14D" w:rsidR="00761C7D" w:rsidRDefault="00761C7D" w:rsidP="00A54111">
      <w:pPr>
        <w:pStyle w:val="Zkladntext"/>
        <w:rPr>
          <w:b/>
          <w:lang w:val="sk-SK"/>
        </w:rPr>
      </w:pPr>
    </w:p>
    <w:p w14:paraId="7E0A5228" w14:textId="402FA692" w:rsidR="00DB7EEF" w:rsidRDefault="00DB7EEF" w:rsidP="00A54111">
      <w:pPr>
        <w:pStyle w:val="Zkladntext"/>
        <w:rPr>
          <w:b/>
          <w:lang w:val="sk-SK"/>
        </w:rPr>
      </w:pPr>
    </w:p>
    <w:p w14:paraId="7F15F398" w14:textId="77777777" w:rsidR="00DB7EEF" w:rsidRDefault="00DB7EEF" w:rsidP="00A54111">
      <w:pPr>
        <w:pStyle w:val="Zkladntext"/>
        <w:rPr>
          <w:b/>
          <w:lang w:val="sk-SK"/>
        </w:rPr>
      </w:pPr>
    </w:p>
    <w:p w14:paraId="14366586" w14:textId="5E9E5281" w:rsidR="00A54111" w:rsidRDefault="00A54111" w:rsidP="00A54111">
      <w:pPr>
        <w:pStyle w:val="Zkladntext"/>
        <w:rPr>
          <w:lang w:val="sk-SK"/>
        </w:rPr>
      </w:pPr>
      <w:r w:rsidRPr="009E272D">
        <w:rPr>
          <w:b/>
          <w:lang w:val="sk-SK"/>
        </w:rPr>
        <w:t>Príklad:</w:t>
      </w:r>
    </w:p>
    <w:p w14:paraId="05E18765" w14:textId="77777777" w:rsidR="00A54111" w:rsidRDefault="00A54111" w:rsidP="00A54111">
      <w:pPr>
        <w:pStyle w:val="Zkladntext"/>
        <w:rPr>
          <w:lang w:val="sk-SK"/>
        </w:rPr>
      </w:pPr>
      <w:r>
        <w:rPr>
          <w:lang w:val="sk-SK"/>
        </w:rPr>
        <w:t>Celkovo je v organizácii 100 AK podieľajúcich sa na činnostiach EŠIF. Tých je možné zoskupiť nasledovne:</w:t>
      </w:r>
    </w:p>
    <w:p w14:paraId="3813ECA2" w14:textId="77777777" w:rsidR="00A54111" w:rsidRDefault="00A54111" w:rsidP="00A54111">
      <w:pPr>
        <w:pStyle w:val="Zkladntext"/>
        <w:rPr>
          <w:lang w:val="sk-SK"/>
        </w:rPr>
      </w:pPr>
      <w:r>
        <w:rPr>
          <w:lang w:val="sk-SK"/>
        </w:rPr>
        <w:t>Skupina 1: počet 50 AK na plný úväzok (a/b/c = 100/100/12)</w:t>
      </w:r>
    </w:p>
    <w:p w14:paraId="6F69CC81" w14:textId="77777777" w:rsidR="00A54111" w:rsidRDefault="00A54111" w:rsidP="00A54111">
      <w:pPr>
        <w:pStyle w:val="Zkladntext"/>
        <w:rPr>
          <w:lang w:val="sk-SK"/>
        </w:rPr>
      </w:pPr>
      <w:r>
        <w:rPr>
          <w:lang w:val="sk-SK"/>
        </w:rPr>
        <w:t>Skupina 2: počet 30 AK na polovičný úväzok (50/100/12)</w:t>
      </w:r>
    </w:p>
    <w:p w14:paraId="48D75FE8" w14:textId="77777777" w:rsidR="00A54111" w:rsidRDefault="00A54111" w:rsidP="00A54111">
      <w:pPr>
        <w:pStyle w:val="Zkladntext"/>
        <w:rPr>
          <w:lang w:val="sk-SK"/>
        </w:rPr>
      </w:pPr>
      <w:r>
        <w:rPr>
          <w:lang w:val="sk-SK"/>
        </w:rPr>
        <w:t>Skupina 3: počet 20 AK (rôznorodá skupina, v ktorej jednotlivé AK majú rozdielne úväzky, rozdielnu mieru refundácie alebo rozdielnu mieru odpracovaných mesiacov, resp. majú medzimesačné rozdiely v miere refundácie alebo boli PN viac ako 10 dní).</w:t>
      </w:r>
    </w:p>
    <w:p w14:paraId="0987289E" w14:textId="77777777" w:rsidR="00A54111" w:rsidRDefault="00A54111" w:rsidP="00A54111">
      <w:pPr>
        <w:pStyle w:val="Zkladntext"/>
        <w:rPr>
          <w:lang w:val="sk-SK"/>
        </w:rPr>
      </w:pPr>
      <w:r>
        <w:rPr>
          <w:lang w:val="sk-SK"/>
        </w:rPr>
        <w:t>Prepočet bude vyzerať nasledovne:</w:t>
      </w:r>
    </w:p>
    <w:p w14:paraId="212DE701" w14:textId="77777777" w:rsidR="00A54111" w:rsidRPr="00C4048D" w:rsidRDefault="00A54111" w:rsidP="00A54111">
      <w:pPr>
        <w:pStyle w:val="Zkladntext"/>
        <w:rPr>
          <w:lang w:val="sk-SK"/>
        </w:rPr>
      </w:pPr>
      <m:oMathPara>
        <m:oMath>
          <m:r>
            <w:rPr>
              <w:rFonts w:ascii="Cambria Math" w:eastAsia="Cambria Math" w:hAnsi="Cambria Math" w:cs="Cambria Math"/>
              <w:lang w:val="sk-SK"/>
            </w:rPr>
            <w:lastRenderedPageBreak/>
            <m:t>Počet AK v skupine 1=</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*50=50 FTE</m:t>
          </m:r>
        </m:oMath>
      </m:oMathPara>
    </w:p>
    <w:p w14:paraId="7903CE47" w14:textId="77777777" w:rsidR="00A54111" w:rsidRDefault="00A54111" w:rsidP="00A54111">
      <w:pPr>
        <w:pStyle w:val="Zkladntext"/>
        <w:rPr>
          <w:lang w:val="sk-SK"/>
        </w:rPr>
      </w:pPr>
      <m:oMathPara>
        <m:oMath>
          <m:r>
            <w:rPr>
              <w:rFonts w:ascii="Cambria Math" w:eastAsia="Cambria Math" w:hAnsi="Cambria Math" w:cs="Cambria Math"/>
              <w:lang w:val="sk-SK"/>
            </w:rPr>
            <m:t>Počet AK v skupine 2=</m:t>
          </m:r>
          <m:d>
            <m:dPr>
              <m:ctrlPr>
                <w:rPr>
                  <w:rFonts w:ascii="Cambria Math" w:eastAsia="Cambria Math" w:hAnsi="Cambria Math" w:cs="Cambria Math"/>
                  <w:i/>
                  <w:lang w:val="sk-SK"/>
                </w:rPr>
              </m:ctrlPr>
            </m:dPr>
            <m:e>
              <m:f>
                <m:fPr>
                  <m:ctrlPr>
                    <w:rPr>
                      <w:rFonts w:ascii="Cambria Math" w:eastAsia="Cambria Math" w:hAnsi="Cambria Math" w:cs="Cambria Math"/>
                      <w:i/>
                      <w:lang w:val="sk-SK"/>
                    </w:rPr>
                  </m:ctrlPr>
                </m:fPr>
                <m:num>
                  <m:r>
                    <w:rPr>
                      <w:rFonts w:ascii="Cambria Math" w:eastAsia="Cambria Math" w:hAnsi="Cambria Math" w:cs="Cambria Math"/>
                      <w:lang w:val="sk-SK"/>
                    </w:rPr>
                    <m:t>50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100</m:t>
                  </m:r>
                </m:num>
                <m:den>
                  <m:r>
                    <w:rPr>
                      <w:rFonts w:ascii="Cambria Math" w:eastAsia="Cambria Math" w:hAnsi="Cambria Math" w:cs="Cambria Math"/>
                      <w:lang w:val="sk-SK"/>
                    </w:rPr>
                    <m:t>100</m:t>
                  </m:r>
                </m:den>
              </m:f>
              <m:r>
                <w:rPr>
                  <w:rFonts w:ascii="Cambria Math" w:eastAsia="Cambria Math" w:hAnsi="Cambria Math" w:cs="Cambria Math"/>
                  <w:lang w:val="sk-SK"/>
                </w:rPr>
                <m:t>*</m:t>
              </m:r>
              <m:f>
                <m:fPr>
                  <m:ctrlPr>
                    <w:rPr>
                      <w:rFonts w:ascii="Cambria Math" w:eastAsia="Cambria Math" w:hAnsi="Cambria Math" w:cs="Cambria Math"/>
                      <w:i/>
                      <w:lang w:val="sk-SK"/>
                    </w:rPr>
                  </m:ctrlPr>
                </m:fPr>
                <m:num>
                  <m:r>
                    <w:rPr>
                      <w:rFonts w:ascii="Cambria Math" w:eastAsia="Cambria Math" w:hAnsi="Cambria Math" w:cs="Cambria Math"/>
                      <w:lang w:val="sk-SK"/>
                    </w:rPr>
                    <m:t>12</m:t>
                  </m:r>
                </m:num>
                <m:den>
                  <m:r>
                    <w:rPr>
                      <w:rFonts w:ascii="Cambria Math" w:eastAsia="Cambria Math" w:hAnsi="Cambria Math" w:cs="Cambria Math"/>
                      <w:lang w:val="sk-SK"/>
                    </w:rPr>
                    <m:t>12</m:t>
                  </m:r>
                </m:den>
              </m:f>
            </m:e>
          </m:d>
          <m:r>
            <w:rPr>
              <w:rFonts w:ascii="Cambria Math" w:eastAsia="Cambria Math" w:hAnsi="Cambria Math" w:cs="Cambria Math"/>
              <w:lang w:val="sk-SK"/>
            </w:rPr>
            <m:t>*30=15 FTE</m:t>
          </m:r>
        </m:oMath>
      </m:oMathPara>
    </w:p>
    <w:p w14:paraId="220D6D7C" w14:textId="77777777" w:rsidR="00A54111" w:rsidRDefault="00A54111" w:rsidP="00A54111">
      <w:pPr>
        <w:pStyle w:val="Zkladntext"/>
        <w:rPr>
          <w:lang w:val="sk-SK"/>
        </w:rPr>
      </w:pPr>
    </w:p>
    <w:p w14:paraId="15CC855A" w14:textId="31F06348" w:rsidR="00A54111" w:rsidRDefault="00A54111" w:rsidP="001F7230">
      <w:pPr>
        <w:ind w:left="1843"/>
        <w:jc w:val="both"/>
      </w:pPr>
      <w:r w:rsidRPr="009E272D">
        <w:rPr>
          <w:i/>
        </w:rPr>
        <w:t>Počet AK v skupine 3 – nie je možné prepočítať skupinovo, je potrebný prepočet každej individuálnej AK.</w:t>
      </w:r>
    </w:p>
    <w:p w14:paraId="437FACD8" w14:textId="77777777" w:rsidR="001C2538" w:rsidRPr="001C2538" w:rsidRDefault="001C2538" w:rsidP="001C2538">
      <w:pPr>
        <w:jc w:val="both"/>
        <w:rPr>
          <w:rFonts w:eastAsiaTheme="minorEastAsia"/>
        </w:rPr>
      </w:pPr>
    </w:p>
    <w:p w14:paraId="1C3DCB6B" w14:textId="7CAB3E29" w:rsidR="00966AC4" w:rsidRDefault="00966AC4" w:rsidP="00F904B5">
      <w:pPr>
        <w:pStyle w:val="Nadpis2"/>
        <w:numPr>
          <w:ilvl w:val="1"/>
          <w:numId w:val="24"/>
        </w:numPr>
        <w:jc w:val="both"/>
      </w:pPr>
      <w:bookmarkStart w:id="314" w:name="_Toc509218178"/>
      <w:bookmarkStart w:id="315" w:name="_Toc7434136"/>
      <w:bookmarkStart w:id="316" w:name="_Toc23337176"/>
      <w:bookmarkStart w:id="317" w:name="_Toc37769161"/>
      <w:bookmarkStart w:id="318" w:name="_Toc54358038"/>
      <w:bookmarkStart w:id="319" w:name="_Toc70333359"/>
      <w:r w:rsidRPr="00925BF0">
        <w:t>Prepočet zamestnanca na základe dohody o prácach vykonávaných mimo pracovného pomeru na FTE</w:t>
      </w:r>
      <w:bookmarkEnd w:id="314"/>
      <w:bookmarkEnd w:id="315"/>
      <w:bookmarkEnd w:id="316"/>
      <w:bookmarkEnd w:id="317"/>
      <w:bookmarkEnd w:id="318"/>
      <w:bookmarkEnd w:id="319"/>
    </w:p>
    <w:p w14:paraId="507CAEFE" w14:textId="77777777" w:rsidR="001F7230" w:rsidRPr="001F7230" w:rsidRDefault="001F7230" w:rsidP="001F7230"/>
    <w:p w14:paraId="09B179DA" w14:textId="3661C230" w:rsidR="00966AC4" w:rsidRPr="00925BF0" w:rsidRDefault="00993BCA" w:rsidP="00265A29">
      <w:pPr>
        <w:jc w:val="both"/>
        <w:rPr>
          <w:rFonts w:eastAsiaTheme="minorEastAsia"/>
          <w:b/>
          <w:bCs/>
        </w:rPr>
      </w:pPr>
      <w:r w:rsidRPr="00925BF0">
        <w:rPr>
          <w:rFonts w:eastAsiaTheme="minorEastAsia"/>
        </w:rPr>
        <w:t xml:space="preserve">Tento prepočet </w:t>
      </w:r>
      <w:r>
        <w:rPr>
          <w:rFonts w:eastAsiaTheme="minorEastAsia"/>
        </w:rPr>
        <w:t xml:space="preserve">sa </w:t>
      </w:r>
      <w:r w:rsidRPr="00925BF0">
        <w:rPr>
          <w:rFonts w:eastAsiaTheme="minorEastAsia"/>
        </w:rPr>
        <w:t>odporúča</w:t>
      </w:r>
      <w:r w:rsidRPr="00993BCA">
        <w:rPr>
          <w:rFonts w:eastAsiaTheme="minorEastAsia"/>
        </w:rPr>
        <w:t xml:space="preserve"> </w:t>
      </w:r>
      <w:r>
        <w:rPr>
          <w:rFonts w:eastAsiaTheme="minorEastAsia"/>
        </w:rPr>
        <w:t xml:space="preserve">pre RO/SO, ktoré do počtu administratívnych kapacít započítavajú aj </w:t>
      </w:r>
      <w:r w:rsidR="00545E80">
        <w:rPr>
          <w:rFonts w:eastAsiaTheme="minorEastAsia"/>
        </w:rPr>
        <w:t>zamestnancov na základe dohody o prácach vykonaných mimo pracovného pomeru (ďalej len „</w:t>
      </w:r>
      <w:r>
        <w:rPr>
          <w:rFonts w:eastAsiaTheme="minorEastAsia"/>
        </w:rPr>
        <w:t>dohodár</w:t>
      </w:r>
      <w:r w:rsidR="00545E80">
        <w:rPr>
          <w:rFonts w:eastAsiaTheme="minorEastAsia"/>
        </w:rPr>
        <w:t xml:space="preserve">“). </w:t>
      </w:r>
    </w:p>
    <w:p w14:paraId="789C5996" w14:textId="16DE5D62" w:rsidR="00966AC4" w:rsidRDefault="00545E80" w:rsidP="00F904B5">
      <w:pPr>
        <w:jc w:val="both"/>
        <w:rPr>
          <w:rFonts w:eastAsiaTheme="minorEastAsia"/>
        </w:rPr>
      </w:pPr>
      <w:r>
        <w:rPr>
          <w:rFonts w:eastAsiaTheme="minorEastAsia"/>
        </w:rPr>
        <w:t>Dohodár</w:t>
      </w:r>
      <w:r w:rsidR="00966AC4" w:rsidRPr="00B008FB">
        <w:rPr>
          <w:rFonts w:eastAsiaTheme="minorEastAsia"/>
        </w:rPr>
        <w:t xml:space="preserve"> </w:t>
      </w:r>
      <w:r w:rsidR="00966AC4">
        <w:rPr>
          <w:rFonts w:eastAsiaTheme="minorEastAsia"/>
        </w:rPr>
        <w:t>sa prepočítava na FTE v danom mesiaci.</w:t>
      </w:r>
    </w:p>
    <w:p w14:paraId="2125D4F1" w14:textId="77777777" w:rsidR="00A1464F" w:rsidRPr="00B008FB" w:rsidRDefault="00A1464F" w:rsidP="00A02B5A">
      <w:pPr>
        <w:jc w:val="both"/>
        <w:rPr>
          <w:rFonts w:eastAsiaTheme="minorEastAsia"/>
        </w:rPr>
      </w:pPr>
    </w:p>
    <w:p w14:paraId="4366E85C" w14:textId="77777777" w:rsidR="00966AC4" w:rsidRDefault="00966AC4" w:rsidP="00A02B5A">
      <w:pPr>
        <w:jc w:val="both"/>
        <w:rPr>
          <w:rFonts w:eastAsiaTheme="minorEastAsia"/>
          <w:b/>
        </w:rPr>
      </w:pPr>
      <w:r>
        <w:rPr>
          <w:rFonts w:eastAsiaTheme="minorEastAsia"/>
          <w:b/>
        </w:rPr>
        <w:t>Vzorec na p</w:t>
      </w:r>
      <w:r w:rsidRPr="007C2AE1">
        <w:rPr>
          <w:rFonts w:eastAsiaTheme="minorEastAsia"/>
          <w:b/>
        </w:rPr>
        <w:t>repočet dohodára na FTE v danom mesiaci</w:t>
      </w:r>
    </w:p>
    <w:p w14:paraId="5DECDDD9" w14:textId="77777777" w:rsidR="00A1464F" w:rsidRPr="007C2AE1" w:rsidRDefault="00A1464F" w:rsidP="00A02B5A">
      <w:pPr>
        <w:jc w:val="both"/>
        <w:rPr>
          <w:rFonts w:eastAsiaTheme="minorEastAsia"/>
          <w:b/>
        </w:rPr>
      </w:pPr>
    </w:p>
    <w:p w14:paraId="6307B229" w14:textId="77777777" w:rsidR="00966AC4" w:rsidRPr="00A1464F" w:rsidRDefault="00966AC4" w:rsidP="00265A29">
      <w:pPr>
        <w:jc w:val="both"/>
        <w:rPr>
          <w:rFonts w:eastAsiaTheme="minorEastAsia"/>
        </w:rPr>
      </w:pPr>
      <m:oMathPara>
        <m:oMath>
          <m:r>
            <w:rPr>
              <w:rFonts w:ascii="Cambria Math" w:hAnsi="Cambria Math"/>
            </w:rPr>
            <m:t>D=e*</m:t>
          </m:r>
          <m:f>
            <m:fPr>
              <m:ctrlPr>
                <w:rPr>
                  <w:rFonts w:ascii="Cambria Math" w:hAnsi="Cambria Math"/>
                  <w:i/>
                </w:rPr>
              </m:ctrlPr>
            </m:fPr>
            <m:num>
              <m:r>
                <w:rPr>
                  <w:rFonts w:ascii="Cambria Math" w:hAnsi="Cambria Math"/>
                </w:rPr>
                <m:t>f</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g</m:t>
              </m:r>
            </m:num>
            <m:den>
              <m:r>
                <w:rPr>
                  <w:rFonts w:ascii="Cambria Math" w:hAnsi="Cambria Math"/>
                </w:rPr>
                <m:t>n</m:t>
              </m:r>
            </m:den>
          </m:f>
        </m:oMath>
      </m:oMathPara>
    </w:p>
    <w:p w14:paraId="394AB10D" w14:textId="77777777" w:rsidR="00A1464F" w:rsidRPr="007C2AE1" w:rsidRDefault="00A1464F" w:rsidP="00265A29">
      <w:pPr>
        <w:jc w:val="both"/>
        <w:rPr>
          <w:rFonts w:eastAsiaTheme="minorEastAsia"/>
        </w:rPr>
      </w:pPr>
    </w:p>
    <w:p w14:paraId="0177179E" w14:textId="77777777" w:rsidR="00966AC4" w:rsidRDefault="00966AC4" w:rsidP="00F904B5">
      <w:pPr>
        <w:jc w:val="both"/>
        <w:rPr>
          <w:rFonts w:eastAsiaTheme="minorEastAsia"/>
        </w:rPr>
      </w:pPr>
      <w:r w:rsidRPr="00B008FB">
        <w:rPr>
          <w:rFonts w:eastAsiaTheme="minorEastAsia"/>
          <w:b/>
        </w:rPr>
        <w:t xml:space="preserve">D </w:t>
      </w:r>
      <w:r>
        <w:rPr>
          <w:rFonts w:eastAsiaTheme="minorEastAsia"/>
        </w:rPr>
        <w:t>– vyjadrenie dohodára v FTE v danom mesiaci</w:t>
      </w:r>
    </w:p>
    <w:p w14:paraId="50D1BE59" w14:textId="77777777" w:rsidR="00966AC4" w:rsidRDefault="00966AC4" w:rsidP="00A02B5A">
      <w:pPr>
        <w:jc w:val="both"/>
        <w:rPr>
          <w:rFonts w:eastAsiaTheme="minorEastAsia"/>
        </w:rPr>
      </w:pPr>
      <w:r w:rsidRPr="007C2AE1">
        <w:rPr>
          <w:rFonts w:eastAsiaTheme="minorEastAsia"/>
          <w:b/>
        </w:rPr>
        <w:t>e</w:t>
      </w:r>
      <w:r>
        <w:rPr>
          <w:rFonts w:eastAsiaTheme="minorEastAsia"/>
        </w:rPr>
        <w:t xml:space="preserve"> – miera</w:t>
      </w:r>
      <w:r w:rsidRPr="00370AEC">
        <w:rPr>
          <w:rFonts w:eastAsiaTheme="minorEastAsia"/>
        </w:rPr>
        <w:t xml:space="preserve"> </w:t>
      </w:r>
      <w:r>
        <w:rPr>
          <w:rFonts w:eastAsiaTheme="minorEastAsia"/>
        </w:rPr>
        <w:t>„</w:t>
      </w:r>
      <w:r w:rsidRPr="00370AEC">
        <w:rPr>
          <w:rFonts w:eastAsiaTheme="minorEastAsia"/>
        </w:rPr>
        <w:t>pracovného úväzku</w:t>
      </w:r>
      <w:r>
        <w:rPr>
          <w:rFonts w:eastAsiaTheme="minorEastAsia"/>
        </w:rPr>
        <w:t>“</w:t>
      </w:r>
      <w:r w:rsidRPr="00370AEC">
        <w:rPr>
          <w:rFonts w:eastAsiaTheme="minorEastAsia"/>
        </w:rPr>
        <w:t xml:space="preserve"> </w:t>
      </w:r>
      <w:r>
        <w:rPr>
          <w:rFonts w:eastAsiaTheme="minorEastAsia"/>
        </w:rPr>
        <w:t>dohodára</w:t>
      </w:r>
      <w:r w:rsidRPr="00370AEC">
        <w:rPr>
          <w:rFonts w:eastAsiaTheme="minorEastAsia"/>
        </w:rPr>
        <w:t xml:space="preserve"> z plného pracovného úväzku</w:t>
      </w:r>
    </w:p>
    <w:p w14:paraId="19802DC8" w14:textId="77777777" w:rsidR="00966AC4" w:rsidRDefault="00966AC4" w:rsidP="00A02B5A">
      <w:pPr>
        <w:jc w:val="both"/>
        <w:rPr>
          <w:rFonts w:eastAsiaTheme="minorEastAsia"/>
        </w:rPr>
      </w:pPr>
      <w:r w:rsidRPr="00B008FB">
        <w:rPr>
          <w:rFonts w:eastAsiaTheme="minorEastAsia"/>
          <w:b/>
        </w:rPr>
        <w:t xml:space="preserve">f </w:t>
      </w:r>
      <w:r>
        <w:rPr>
          <w:rFonts w:eastAsiaTheme="minorEastAsia"/>
        </w:rPr>
        <w:t>– miera refundácie mzdy dohodára v danom mesiaci</w:t>
      </w:r>
    </w:p>
    <w:p w14:paraId="6569219A" w14:textId="77777777" w:rsidR="00966AC4" w:rsidRDefault="00966AC4" w:rsidP="00A02B5A">
      <w:pPr>
        <w:jc w:val="both"/>
        <w:rPr>
          <w:rFonts w:eastAsiaTheme="minorEastAsia"/>
        </w:rPr>
      </w:pPr>
      <w:r>
        <w:rPr>
          <w:rFonts w:eastAsiaTheme="minorEastAsia"/>
          <w:b/>
        </w:rPr>
        <w:t>g</w:t>
      </w:r>
      <w:r w:rsidRPr="00B008FB">
        <w:rPr>
          <w:rFonts w:eastAsiaTheme="minorEastAsia"/>
          <w:b/>
        </w:rPr>
        <w:t xml:space="preserve"> </w:t>
      </w:r>
      <w:r w:rsidRPr="00B008FB">
        <w:rPr>
          <w:rFonts w:eastAsiaTheme="minorEastAsia"/>
        </w:rPr>
        <w:t>–</w:t>
      </w:r>
      <w:r>
        <w:rPr>
          <w:rFonts w:eastAsiaTheme="minorEastAsia"/>
        </w:rPr>
        <w:t xml:space="preserve"> počet hodín odpracovaných v danom mesiaci podľa schváleného pracovného výkazu</w:t>
      </w:r>
    </w:p>
    <w:p w14:paraId="0D3B09E2" w14:textId="77777777" w:rsidR="00966AC4" w:rsidRDefault="00966AC4" w:rsidP="00DB4867">
      <w:pPr>
        <w:jc w:val="both"/>
        <w:rPr>
          <w:rFonts w:eastAsiaTheme="minorEastAsia"/>
        </w:rPr>
      </w:pPr>
      <w:r w:rsidRPr="00B008FB">
        <w:rPr>
          <w:rFonts w:eastAsiaTheme="minorEastAsia"/>
          <w:b/>
        </w:rPr>
        <w:t>n</w:t>
      </w:r>
      <w:r>
        <w:rPr>
          <w:rFonts w:eastAsiaTheme="minorEastAsia"/>
        </w:rPr>
        <w:t xml:space="preserve"> - </w:t>
      </w:r>
      <w:r w:rsidRPr="00B008FB">
        <w:rPr>
          <w:rFonts w:eastAsiaTheme="minorEastAsia"/>
        </w:rPr>
        <w:t xml:space="preserve"> </w:t>
      </w:r>
      <w:r>
        <w:rPr>
          <w:rFonts w:eastAsiaTheme="minorEastAsia"/>
        </w:rPr>
        <w:t>počet hodín pracovného času v danom mesiaci v danej organizácii (napr. 8 hod. * 21 pracovných dní = 168 hodín)</w:t>
      </w:r>
    </w:p>
    <w:p w14:paraId="2CF6DD06" w14:textId="77777777" w:rsidR="00A1464F" w:rsidRDefault="00A1464F" w:rsidP="002C3852">
      <w:pPr>
        <w:jc w:val="both"/>
        <w:rPr>
          <w:rFonts w:eastAsiaTheme="minorEastAsia"/>
        </w:rPr>
      </w:pPr>
    </w:p>
    <w:p w14:paraId="1589F251" w14:textId="77777777" w:rsidR="00A1464F" w:rsidRDefault="00674FF6" w:rsidP="0099010F">
      <w:pPr>
        <w:jc w:val="both"/>
        <w:rPr>
          <w:rFonts w:eastAsiaTheme="minorEastAsia"/>
        </w:rPr>
      </w:pPr>
      <w:r w:rsidRPr="00925BF0">
        <w:rPr>
          <w:rFonts w:eastAsiaTheme="minorEastAsia"/>
        </w:rPr>
        <w:t>Stanovenie</w:t>
      </w:r>
      <w:r>
        <w:rPr>
          <w:rFonts w:eastAsiaTheme="minorEastAsia"/>
        </w:rPr>
        <w:t xml:space="preserve"> </w:t>
      </w:r>
      <w:r w:rsidR="006B3BE8">
        <w:rPr>
          <w:rFonts w:eastAsiaTheme="minorEastAsia"/>
        </w:rPr>
        <w:t xml:space="preserve">premennej </w:t>
      </w:r>
      <w:r w:rsidRPr="00925BF0">
        <w:rPr>
          <w:rFonts w:eastAsiaTheme="minorEastAsia"/>
          <w:b/>
        </w:rPr>
        <w:t>„e“</w:t>
      </w:r>
      <w:r w:rsidR="00BD1186">
        <w:rPr>
          <w:rFonts w:eastAsiaTheme="minorEastAsia"/>
        </w:rPr>
        <w:t xml:space="preserve">, t.j. </w:t>
      </w:r>
      <w:r w:rsidRPr="00925BF0">
        <w:rPr>
          <w:rFonts w:eastAsiaTheme="minorEastAsia"/>
          <w:b/>
        </w:rPr>
        <w:t>miery</w:t>
      </w:r>
      <w:r w:rsidR="00A1464F" w:rsidRPr="00925BF0">
        <w:rPr>
          <w:rFonts w:eastAsiaTheme="minorEastAsia"/>
          <w:b/>
        </w:rPr>
        <w:t xml:space="preserve"> „pracovného úväzku“ dohodára z plného pracovného úväzku</w:t>
      </w:r>
    </w:p>
    <w:p w14:paraId="6821DDAC" w14:textId="77777777" w:rsidR="00A1464F" w:rsidRDefault="00A1464F" w:rsidP="0028046A">
      <w:pPr>
        <w:jc w:val="both"/>
        <w:rPr>
          <w:rFonts w:eastAsiaTheme="minorEastAsia"/>
        </w:rPr>
      </w:pPr>
    </w:p>
    <w:p w14:paraId="7641FDED" w14:textId="77777777" w:rsidR="00674FF6" w:rsidRDefault="00674FF6" w:rsidP="00265A29">
      <w:pPr>
        <w:pStyle w:val="Odsekzoznamu"/>
        <w:numPr>
          <w:ilvl w:val="0"/>
          <w:numId w:val="18"/>
        </w:numPr>
        <w:jc w:val="both"/>
      </w:pPr>
      <w:r>
        <w:rPr>
          <w:rFonts w:eastAsiaTheme="minorEastAsia"/>
        </w:rPr>
        <w:t>n</w:t>
      </w:r>
      <w:r w:rsidRPr="00512D02">
        <w:rPr>
          <w:rFonts w:eastAsiaTheme="minorEastAsia"/>
        </w:rPr>
        <w:t xml:space="preserve">ajskôr je potrebné stanoviť tzv. zmluvne viazaný pracovný čas </w:t>
      </w:r>
      <w:r>
        <w:rPr>
          <w:rFonts w:eastAsiaTheme="minorEastAsia"/>
        </w:rPr>
        <w:t xml:space="preserve">„dohodára“ </w:t>
      </w:r>
      <w:r w:rsidRPr="00512D02">
        <w:rPr>
          <w:rFonts w:eastAsiaTheme="minorEastAsia"/>
        </w:rPr>
        <w:t xml:space="preserve"> (v hodinách za pracovný deň</w:t>
      </w:r>
      <w:r>
        <w:rPr>
          <w:rFonts w:eastAsiaTheme="minorEastAsia"/>
        </w:rPr>
        <w:t>)</w:t>
      </w:r>
    </w:p>
    <w:p w14:paraId="5CB76342" w14:textId="77777777" w:rsidR="00A1464F" w:rsidRDefault="00674FF6" w:rsidP="00265A29">
      <w:pPr>
        <w:pStyle w:val="Odsekzoznamu"/>
        <w:numPr>
          <w:ilvl w:val="0"/>
          <w:numId w:val="18"/>
        </w:numPr>
        <w:jc w:val="both"/>
      </w:pPr>
      <w:r>
        <w:t>následne vypočítame pomer tohto výsledku k</w:t>
      </w:r>
      <w:r w:rsidR="009C7D55">
        <w:t> bežne zmluvne viazanému pracovnému času v organizácii</w:t>
      </w:r>
      <w:r w:rsidR="006B3BE8">
        <w:rPr>
          <w:rStyle w:val="Odkaznapoznmkupodiarou"/>
        </w:rPr>
        <w:footnoteReference w:id="7"/>
      </w:r>
      <w:r>
        <w:t>, t.j k plnému pracovnému úväzku</w:t>
      </w:r>
    </w:p>
    <w:p w14:paraId="0267C60E" w14:textId="77777777" w:rsidR="00C343AA" w:rsidRDefault="00C343AA" w:rsidP="00265A29">
      <w:pPr>
        <w:pStyle w:val="Odsekzoznamu"/>
        <w:jc w:val="both"/>
      </w:pPr>
    </w:p>
    <w:p w14:paraId="6225A9DA" w14:textId="77777777" w:rsidR="00966AC4" w:rsidRDefault="00966AC4" w:rsidP="00F904B5">
      <w:pPr>
        <w:jc w:val="both"/>
        <w:rPr>
          <w:rFonts w:eastAsiaTheme="minorEastAsia"/>
        </w:rPr>
      </w:pPr>
    </w:p>
    <w:p w14:paraId="59F1F4D3" w14:textId="77777777" w:rsidR="00966AC4" w:rsidRDefault="00966AC4" w:rsidP="00A02B5A">
      <w:pPr>
        <w:shd w:val="clear" w:color="auto" w:fill="C6D9F1" w:themeFill="text2" w:themeFillTint="33"/>
        <w:jc w:val="both"/>
        <w:rPr>
          <w:rFonts w:eastAsiaTheme="minorEastAsia"/>
          <w:b/>
        </w:rPr>
      </w:pPr>
      <w:r w:rsidRPr="00067695">
        <w:rPr>
          <w:rFonts w:eastAsiaTheme="minorEastAsia"/>
          <w:b/>
        </w:rPr>
        <w:t>Príklad stanovenia premennej e</w:t>
      </w:r>
    </w:p>
    <w:p w14:paraId="324A3153" w14:textId="77777777" w:rsidR="00A37BA1" w:rsidRPr="00067695" w:rsidRDefault="00A37BA1" w:rsidP="00A02B5A">
      <w:pPr>
        <w:shd w:val="clear" w:color="auto" w:fill="C6D9F1" w:themeFill="text2" w:themeFillTint="33"/>
        <w:jc w:val="both"/>
        <w:rPr>
          <w:rFonts w:eastAsiaTheme="minorEastAsia"/>
          <w:b/>
        </w:rPr>
      </w:pPr>
    </w:p>
    <w:p w14:paraId="6352FB7E" w14:textId="77777777" w:rsidR="00A37BA1" w:rsidRDefault="00A37BA1" w:rsidP="00A02B5A">
      <w:pPr>
        <w:jc w:val="both"/>
        <w:rPr>
          <w:rFonts w:eastAsiaTheme="minorEastAsia"/>
          <w:b/>
          <w:i/>
        </w:rPr>
      </w:pPr>
      <w:r>
        <w:rPr>
          <w:rFonts w:eastAsiaTheme="minorEastAsia"/>
          <w:b/>
          <w:i/>
        </w:rPr>
        <w:t xml:space="preserve">Dohoda o vykonaní práce </w:t>
      </w:r>
    </w:p>
    <w:p w14:paraId="0186EF69" w14:textId="77777777" w:rsidR="00A37BA1" w:rsidRDefault="00A37BA1" w:rsidP="00A02B5A">
      <w:pPr>
        <w:jc w:val="both"/>
        <w:rPr>
          <w:rFonts w:eastAsiaTheme="minorEastAsia"/>
          <w:b/>
          <w:i/>
        </w:rPr>
      </w:pPr>
    </w:p>
    <w:p w14:paraId="309B526E" w14:textId="77777777" w:rsidR="00966AC4" w:rsidRDefault="00966AC4" w:rsidP="00DB4867">
      <w:pPr>
        <w:jc w:val="both"/>
        <w:rPr>
          <w:rFonts w:eastAsiaTheme="minorEastAsia"/>
        </w:rPr>
      </w:pPr>
      <w:r>
        <w:rPr>
          <w:rFonts w:eastAsiaTheme="minorEastAsia"/>
        </w:rPr>
        <w:t>Dohodár</w:t>
      </w:r>
      <w:r w:rsidRPr="00603512">
        <w:rPr>
          <w:rFonts w:eastAsiaTheme="minorEastAsia"/>
        </w:rPr>
        <w:t xml:space="preserve"> </w:t>
      </w:r>
      <w:r>
        <w:rPr>
          <w:rFonts w:eastAsiaTheme="minorEastAsia"/>
        </w:rPr>
        <w:t xml:space="preserve">XY </w:t>
      </w:r>
      <w:r w:rsidRPr="00603512">
        <w:rPr>
          <w:rFonts w:eastAsiaTheme="minorEastAsia"/>
        </w:rPr>
        <w:t xml:space="preserve">mal </w:t>
      </w:r>
      <w:r>
        <w:rPr>
          <w:rFonts w:eastAsiaTheme="minorEastAsia"/>
        </w:rPr>
        <w:t>uzavretú</w:t>
      </w:r>
      <w:r w:rsidRPr="00603512">
        <w:rPr>
          <w:rFonts w:eastAsiaTheme="minorEastAsia"/>
        </w:rPr>
        <w:t xml:space="preserve"> </w:t>
      </w:r>
      <w:r>
        <w:rPr>
          <w:rFonts w:eastAsiaTheme="minorEastAsia"/>
        </w:rPr>
        <w:t>dohodu</w:t>
      </w:r>
      <w:r w:rsidRPr="00603512">
        <w:rPr>
          <w:rFonts w:eastAsiaTheme="minorEastAsia"/>
        </w:rPr>
        <w:t xml:space="preserve"> o vykonaní práce v rozsahu práce </w:t>
      </w:r>
      <w:r w:rsidRPr="00A36A99">
        <w:rPr>
          <w:rFonts w:eastAsiaTheme="minorEastAsia"/>
          <w:b/>
        </w:rPr>
        <w:t>150 hodín na dobu troch mesiacov</w:t>
      </w:r>
      <w:r>
        <w:rPr>
          <w:rFonts w:eastAsiaTheme="minorEastAsia"/>
        </w:rPr>
        <w:t xml:space="preserve"> (60 pracovných dní).</w:t>
      </w:r>
    </w:p>
    <w:p w14:paraId="51B62425" w14:textId="77777777" w:rsidR="00966AC4" w:rsidRDefault="00966AC4" w:rsidP="002C3852">
      <w:pPr>
        <w:jc w:val="both"/>
        <w:rPr>
          <w:rFonts w:eastAsiaTheme="minorEastAsia"/>
        </w:rPr>
      </w:pPr>
    </w:p>
    <w:p w14:paraId="53959125" w14:textId="77777777" w:rsidR="00BD1186" w:rsidRDefault="00BD1186" w:rsidP="00265A29">
      <w:pPr>
        <w:pStyle w:val="Odsekzoznamu"/>
        <w:numPr>
          <w:ilvl w:val="0"/>
          <w:numId w:val="19"/>
        </w:numPr>
        <w:jc w:val="both"/>
      </w:pPr>
      <w:r>
        <w:lastRenderedPageBreak/>
        <w:t>Stanovenie zmluvne viazaného pracovného času „dohodára“ (hodiny za pracovný deň)</w:t>
      </w:r>
    </w:p>
    <w:p w14:paraId="2BEE179A" w14:textId="77777777" w:rsidR="00BD1186" w:rsidRDefault="00BD1186" w:rsidP="00265A29">
      <w:pPr>
        <w:jc w:val="both"/>
      </w:pPr>
      <w:r>
        <w:t xml:space="preserve">                          </w:t>
      </w:r>
    </w:p>
    <w:p w14:paraId="680C3CA5" w14:textId="066DB305" w:rsidR="00966AC4" w:rsidRDefault="009831A0" w:rsidP="00F904B5">
      <w:pPr>
        <w:jc w:val="both"/>
        <w:rPr>
          <w:rFonts w:eastAsiaTheme="minorEastAsia"/>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150</m:t>
              </m:r>
            </m:num>
            <m:den>
              <m:r>
                <w:rPr>
                  <w:rFonts w:ascii="Cambria Math" w:eastAsia="Cambria Math" w:hAnsi="Cambria Math" w:cs="Cambria Math"/>
                </w:rPr>
                <m:t>60</m:t>
              </m:r>
            </m:den>
          </m:f>
          <m:r>
            <w:rPr>
              <w:rFonts w:ascii="Cambria Math" w:eastAsia="Cambria Math" w:hAnsi="Cambria Math" w:cs="Cambria Math"/>
            </w:rPr>
            <m:t>=</m:t>
          </m:r>
          <m:r>
            <m:rPr>
              <m:sty m:val="p"/>
            </m:rPr>
            <w:rPr>
              <w:rFonts w:ascii="Cambria Math" w:eastAsia="Cambria Math" w:hAnsi="Cambria Math" w:cs="Cambria Math"/>
            </w:rPr>
            <m:t>2,5</m:t>
          </m:r>
        </m:oMath>
      </m:oMathPara>
    </w:p>
    <w:p w14:paraId="387F6DA5" w14:textId="77777777" w:rsidR="009831A0" w:rsidRDefault="009831A0" w:rsidP="00A02B5A">
      <w:pPr>
        <w:jc w:val="both"/>
        <w:rPr>
          <w:rFonts w:eastAsiaTheme="minorEastAsia"/>
        </w:rPr>
      </w:pPr>
    </w:p>
    <w:p w14:paraId="0B9E1568" w14:textId="77777777" w:rsidR="00966AC4" w:rsidRPr="00603512" w:rsidRDefault="00966AC4" w:rsidP="00A02B5A">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w:t>
      </w:r>
      <w:r w:rsidR="00BD1186">
        <w:rPr>
          <w:rFonts w:eastAsiaTheme="minorEastAsia"/>
        </w:rPr>
        <w:t xml:space="preserve"> tohto dohodára</w:t>
      </w:r>
      <w:r>
        <w:rPr>
          <w:rFonts w:eastAsiaTheme="minorEastAsia"/>
        </w:rPr>
        <w:t xml:space="preserve"> predstavuje</w:t>
      </w:r>
      <w:r w:rsidR="00BD1186">
        <w:rPr>
          <w:rFonts w:eastAsiaTheme="minorEastAsia"/>
        </w:rPr>
        <w:t xml:space="preserve"> teda</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5</w:t>
      </w:r>
      <w:r w:rsidRPr="00603512">
        <w:rPr>
          <w:rFonts w:eastAsiaTheme="minorEastAsia"/>
        </w:rPr>
        <w:t xml:space="preserve"> hodiny za pracovný deň.</w:t>
      </w:r>
    </w:p>
    <w:p w14:paraId="4AA7EEAD" w14:textId="77777777" w:rsidR="00966AC4" w:rsidRDefault="00966AC4" w:rsidP="00A02B5A">
      <w:pPr>
        <w:jc w:val="both"/>
        <w:rPr>
          <w:rFonts w:eastAsiaTheme="minorEastAsia"/>
        </w:rPr>
      </w:pPr>
    </w:p>
    <w:p w14:paraId="277C5005" w14:textId="77777777" w:rsidR="00BD1186" w:rsidRDefault="00BD1186" w:rsidP="00265A29">
      <w:pPr>
        <w:pStyle w:val="Odsekzoznamu"/>
        <w:numPr>
          <w:ilvl w:val="0"/>
          <w:numId w:val="19"/>
        </w:numPr>
        <w:jc w:val="both"/>
      </w:pPr>
      <w:r>
        <w:t>Vypočítame pomer tohto výsledku k bežne zmluvne viazanému pracovnému času v</w:t>
      </w:r>
      <w:r w:rsidR="00D513DF">
        <w:t> </w:t>
      </w:r>
      <w:r>
        <w:t>organizácii</w:t>
      </w:r>
    </w:p>
    <w:p w14:paraId="67169C3E" w14:textId="77777777" w:rsidR="00966AC4" w:rsidRPr="005B77C0" w:rsidRDefault="00966AC4" w:rsidP="00F904B5">
      <w:pPr>
        <w:jc w:val="both"/>
        <w:rPr>
          <w:rFonts w:eastAsiaTheme="minorEastAsia"/>
        </w:rPr>
      </w:pPr>
      <m:oMathPara>
        <m:oMath>
          <m:r>
            <w:rPr>
              <w:rFonts w:ascii="Cambria Math" w:eastAsiaTheme="minorEastAsia" w:hAnsi="Cambria Math"/>
            </w:rPr>
            <m:t>e=</m:t>
          </m:r>
          <m:f>
            <m:fPr>
              <m:ctrlPr>
                <w:rPr>
                  <w:rFonts w:ascii="Cambria Math" w:eastAsiaTheme="minorEastAsia" w:hAnsi="Cambria Math"/>
                  <w:i/>
                </w:rPr>
              </m:ctrlPr>
            </m:fPr>
            <m:num>
              <m:r>
                <w:rPr>
                  <w:rFonts w:ascii="Cambria Math" w:eastAsiaTheme="minorEastAsia" w:hAnsi="Cambria Math"/>
                </w:rPr>
                <m:t>2,5</m:t>
              </m:r>
            </m:num>
            <m:den>
              <m:r>
                <w:rPr>
                  <w:rFonts w:ascii="Cambria Math" w:eastAsiaTheme="minorEastAsia" w:hAnsi="Cambria Math"/>
                </w:rPr>
                <m:t>8</m:t>
              </m:r>
            </m:den>
          </m:f>
          <m:r>
            <w:rPr>
              <w:rFonts w:ascii="Cambria Math" w:eastAsiaTheme="minorEastAsia" w:hAnsi="Cambria Math"/>
            </w:rPr>
            <m:t>=0,3125</m:t>
          </m:r>
        </m:oMath>
      </m:oMathPara>
    </w:p>
    <w:p w14:paraId="6974DADA" w14:textId="77777777" w:rsidR="005B77C0" w:rsidRPr="00603512" w:rsidRDefault="005B77C0" w:rsidP="00A02B5A">
      <w:pPr>
        <w:jc w:val="both"/>
        <w:rPr>
          <w:rFonts w:eastAsiaTheme="minorEastAsia"/>
        </w:rPr>
      </w:pPr>
    </w:p>
    <w:p w14:paraId="42FCBF5A" w14:textId="77777777" w:rsidR="00966AC4" w:rsidRPr="00603512" w:rsidRDefault="00966AC4" w:rsidP="00A02B5A">
      <w:pPr>
        <w:jc w:val="both"/>
        <w:rPr>
          <w:rFonts w:eastAsiaTheme="minorEastAsia"/>
          <w:b/>
        </w:rPr>
      </w:pPr>
      <w:r>
        <w:rPr>
          <w:rFonts w:eastAsiaTheme="minorEastAsia"/>
          <w:b/>
        </w:rPr>
        <w:t>Dohoda</w:t>
      </w:r>
      <w:r w:rsidRPr="00603512">
        <w:rPr>
          <w:rFonts w:eastAsiaTheme="minorEastAsia"/>
          <w:b/>
        </w:rPr>
        <w:t xml:space="preserve"> o vykonaní prác</w:t>
      </w:r>
      <w:r>
        <w:rPr>
          <w:rFonts w:eastAsiaTheme="minorEastAsia"/>
          <w:b/>
        </w:rPr>
        <w:t>e daného zamestnanca predstavuje</w:t>
      </w:r>
      <w:r w:rsidRPr="00603512">
        <w:rPr>
          <w:rFonts w:eastAsiaTheme="minorEastAsia"/>
          <w:b/>
        </w:rPr>
        <w:t xml:space="preserve"> p</w:t>
      </w:r>
      <w:r w:rsidR="00103688">
        <w:rPr>
          <w:rFonts w:eastAsiaTheme="minorEastAsia"/>
          <w:b/>
        </w:rPr>
        <w:t>racovné miesto ekvivalentné 0,31</w:t>
      </w:r>
      <w:r w:rsidRPr="00603512">
        <w:rPr>
          <w:rFonts w:eastAsiaTheme="minorEastAsia"/>
          <w:b/>
        </w:rPr>
        <w:t xml:space="preserve"> </w:t>
      </w:r>
      <w:r>
        <w:rPr>
          <w:rFonts w:eastAsiaTheme="minorEastAsia"/>
          <w:b/>
        </w:rPr>
        <w:t>z plného pracovného úväzku.</w:t>
      </w:r>
    </w:p>
    <w:p w14:paraId="7545B795" w14:textId="77777777" w:rsidR="00966AC4" w:rsidRPr="00603512" w:rsidRDefault="00966AC4" w:rsidP="00A02B5A">
      <w:pPr>
        <w:jc w:val="both"/>
        <w:rPr>
          <w:rFonts w:eastAsiaTheme="minorEastAsia"/>
        </w:rPr>
      </w:pPr>
    </w:p>
    <w:p w14:paraId="0EA0D1CF" w14:textId="77777777" w:rsidR="00966AC4" w:rsidRDefault="00966AC4" w:rsidP="00DB4867">
      <w:pPr>
        <w:shd w:val="clear" w:color="auto" w:fill="C6D9F1" w:themeFill="text2" w:themeFillTint="33"/>
        <w:jc w:val="both"/>
        <w:rPr>
          <w:rFonts w:eastAsiaTheme="minorEastAsia"/>
          <w:b/>
        </w:rPr>
      </w:pPr>
      <w:r w:rsidRPr="00067695">
        <w:rPr>
          <w:rFonts w:eastAsiaTheme="minorEastAsia"/>
          <w:b/>
        </w:rPr>
        <w:t xml:space="preserve">Aplikovanie do vzorca na </w:t>
      </w:r>
      <w:r>
        <w:rPr>
          <w:rFonts w:eastAsiaTheme="minorEastAsia"/>
          <w:b/>
        </w:rPr>
        <w:t>celkový prepočet dohodára</w:t>
      </w:r>
      <w:r w:rsidRPr="00067695">
        <w:rPr>
          <w:rFonts w:eastAsiaTheme="minorEastAsia"/>
          <w:b/>
        </w:rPr>
        <w:t xml:space="preserve"> </w:t>
      </w:r>
      <w:r>
        <w:rPr>
          <w:rFonts w:eastAsiaTheme="minorEastAsia"/>
          <w:b/>
        </w:rPr>
        <w:t xml:space="preserve">na </w:t>
      </w:r>
      <w:r w:rsidRPr="00067695">
        <w:rPr>
          <w:rFonts w:eastAsiaTheme="minorEastAsia"/>
          <w:b/>
        </w:rPr>
        <w:t>FTE v danom mesiaci</w:t>
      </w:r>
    </w:p>
    <w:p w14:paraId="4A9D9D48" w14:textId="77777777" w:rsidR="00A37BA1" w:rsidRPr="00067695" w:rsidRDefault="00A37BA1" w:rsidP="002C3852">
      <w:pPr>
        <w:shd w:val="clear" w:color="auto" w:fill="C6D9F1" w:themeFill="text2" w:themeFillTint="33"/>
        <w:jc w:val="both"/>
        <w:rPr>
          <w:rFonts w:eastAsiaTheme="minorEastAsia"/>
          <w:b/>
        </w:rPr>
      </w:pPr>
    </w:p>
    <w:p w14:paraId="1BA7BE02" w14:textId="6E1D66C4" w:rsidR="00966AC4" w:rsidRDefault="00966AC4" w:rsidP="0099010F">
      <w:pPr>
        <w:jc w:val="both"/>
        <w:rPr>
          <w:rFonts w:eastAsiaTheme="minorEastAsia"/>
        </w:rPr>
      </w:pPr>
      <w:r>
        <w:rPr>
          <w:rFonts w:eastAsiaTheme="minorEastAsia"/>
        </w:rPr>
        <w:t>Vyššie uvedený dohodár XY mal za daný mesiac celú mzdu refundovanú, pričom vykázal 50 z</w:t>
      </w:r>
      <w:r w:rsidR="000F2C84">
        <w:rPr>
          <w:rFonts w:eastAsiaTheme="minorEastAsia"/>
        </w:rPr>
        <w:t>o</w:t>
      </w:r>
      <w:r>
        <w:rPr>
          <w:rFonts w:eastAsiaTheme="minorEastAsia"/>
        </w:rPr>
        <w:t xml:space="preserve"> 168 hodín v danom mesiaci. </w:t>
      </w:r>
    </w:p>
    <w:p w14:paraId="0D3106F4" w14:textId="77777777" w:rsidR="00103688" w:rsidRDefault="00103688" w:rsidP="0028046A">
      <w:pPr>
        <w:jc w:val="both"/>
        <w:rPr>
          <w:rFonts w:eastAsiaTheme="minorEastAsia"/>
        </w:rPr>
      </w:pPr>
    </w:p>
    <w:p w14:paraId="2CE48945" w14:textId="77777777" w:rsidR="00966AC4" w:rsidRPr="00103688" w:rsidRDefault="00966AC4" w:rsidP="00265A29">
      <w:pPr>
        <w:jc w:val="both"/>
        <w:rPr>
          <w:rFonts w:eastAsiaTheme="minorEastAsia"/>
        </w:rPr>
      </w:pPr>
      <m:oMathPara>
        <m:oMath>
          <m:r>
            <w:rPr>
              <w:rFonts w:ascii="Cambria Math" w:hAnsi="Cambria Math"/>
            </w:rPr>
            <m:t>D=0,3125*</m:t>
          </m:r>
          <m:f>
            <m:fPr>
              <m:ctrlPr>
                <w:rPr>
                  <w:rFonts w:ascii="Cambria Math" w:hAnsi="Cambria Math"/>
                  <w:i/>
                </w:rPr>
              </m:ctrlPr>
            </m:fPr>
            <m:num>
              <m:r>
                <w:rPr>
                  <w:rFonts w:ascii="Cambria Math" w:hAnsi="Cambria Math"/>
                </w:rPr>
                <m:t>100</m:t>
              </m:r>
            </m:num>
            <m:den>
              <m:r>
                <w:rPr>
                  <w:rFonts w:ascii="Cambria Math" w:hAnsi="Cambria Math"/>
                </w:rPr>
                <m:t>100</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168</m:t>
              </m:r>
            </m:den>
          </m:f>
          <m:r>
            <w:rPr>
              <w:rFonts w:ascii="Cambria Math" w:hAnsi="Cambria Math"/>
            </w:rPr>
            <m:t>=0,3125*1*0,2976=0,09 FTE</m:t>
          </m:r>
        </m:oMath>
      </m:oMathPara>
    </w:p>
    <w:p w14:paraId="5672F29C" w14:textId="77777777" w:rsidR="00103688" w:rsidRPr="007C2AE1" w:rsidRDefault="00103688" w:rsidP="00265A29">
      <w:pPr>
        <w:jc w:val="both"/>
        <w:rPr>
          <w:rFonts w:eastAsiaTheme="minorEastAsia"/>
        </w:rPr>
      </w:pPr>
    </w:p>
    <w:p w14:paraId="12D21CA6" w14:textId="77777777" w:rsidR="00966AC4" w:rsidRPr="00A36A99" w:rsidRDefault="00966AC4" w:rsidP="00F904B5">
      <w:pPr>
        <w:jc w:val="both"/>
        <w:rPr>
          <w:rFonts w:eastAsiaTheme="minorEastAsia"/>
          <w:b/>
          <w:u w:val="single"/>
        </w:rPr>
      </w:pPr>
      <w:r w:rsidRPr="00A36A99">
        <w:rPr>
          <w:rFonts w:eastAsiaTheme="minorEastAsia"/>
          <w:b/>
          <w:u w:val="single"/>
        </w:rPr>
        <w:t>Dohodár za daný mesiac predstavuje 0,09 FTE.</w:t>
      </w:r>
    </w:p>
    <w:p w14:paraId="21A1B4D8" w14:textId="77777777" w:rsidR="00966AC4" w:rsidRPr="00603512" w:rsidRDefault="00966AC4" w:rsidP="00A02B5A">
      <w:pPr>
        <w:jc w:val="both"/>
        <w:rPr>
          <w:rFonts w:eastAsiaTheme="minorEastAsia"/>
        </w:rPr>
      </w:pPr>
    </w:p>
    <w:p w14:paraId="53A38035" w14:textId="77777777" w:rsidR="00A37BA1" w:rsidRDefault="00966AC4" w:rsidP="00A02B5A">
      <w:pPr>
        <w:shd w:val="clear" w:color="auto" w:fill="C6D9F1" w:themeFill="text2" w:themeFillTint="33"/>
        <w:jc w:val="both"/>
        <w:rPr>
          <w:rFonts w:eastAsiaTheme="minorEastAsia"/>
          <w:b/>
        </w:rPr>
      </w:pPr>
      <w:r w:rsidRPr="00067695">
        <w:rPr>
          <w:rFonts w:eastAsiaTheme="minorEastAsia"/>
          <w:b/>
        </w:rPr>
        <w:t>Ďalšie príklady na prepočet zmluvne viazaného pracovného času</w:t>
      </w:r>
      <w:r w:rsidR="00103688">
        <w:rPr>
          <w:rFonts w:eastAsiaTheme="minorEastAsia"/>
          <w:b/>
        </w:rPr>
        <w:t xml:space="preserve"> </w:t>
      </w:r>
    </w:p>
    <w:p w14:paraId="427A64DE" w14:textId="77777777" w:rsidR="00A37BA1" w:rsidRDefault="00A37BA1" w:rsidP="00A02B5A">
      <w:pPr>
        <w:shd w:val="clear" w:color="auto" w:fill="C6D9F1" w:themeFill="text2" w:themeFillTint="33"/>
        <w:jc w:val="both"/>
        <w:rPr>
          <w:rFonts w:eastAsiaTheme="minorEastAsia"/>
          <w:b/>
        </w:rPr>
      </w:pPr>
    </w:p>
    <w:p w14:paraId="6C7C7CE6" w14:textId="77777777" w:rsidR="00A37BA1" w:rsidRPr="00925BF0" w:rsidRDefault="00966AC4" w:rsidP="00DB4867">
      <w:pPr>
        <w:shd w:val="clear" w:color="auto" w:fill="C6D9F1" w:themeFill="text2" w:themeFillTint="33"/>
        <w:tabs>
          <w:tab w:val="left" w:pos="0"/>
          <w:tab w:val="left" w:pos="851"/>
        </w:tabs>
        <w:jc w:val="both"/>
        <w:rPr>
          <w:rFonts w:eastAsiaTheme="minorEastAsia"/>
          <w:b/>
        </w:rPr>
      </w:pPr>
      <w:r w:rsidRPr="00603512">
        <w:rPr>
          <w:rFonts w:eastAsiaTheme="minorEastAsia"/>
          <w:b/>
          <w:i/>
        </w:rPr>
        <w:t xml:space="preserve">Dohoda o brigádnickej práci študentov </w:t>
      </w:r>
    </w:p>
    <w:p w14:paraId="7ED0851A" w14:textId="77777777" w:rsidR="00A37BA1" w:rsidRDefault="00A37BA1" w:rsidP="002C3852">
      <w:pPr>
        <w:jc w:val="both"/>
        <w:rPr>
          <w:rFonts w:eastAsiaTheme="minorEastAsia"/>
          <w:b/>
          <w:i/>
        </w:rPr>
      </w:pPr>
    </w:p>
    <w:p w14:paraId="208F38E6" w14:textId="77777777" w:rsidR="00F12812" w:rsidRDefault="00966AC4" w:rsidP="0099010F">
      <w:pPr>
        <w:tabs>
          <w:tab w:val="left" w:pos="0"/>
          <w:tab w:val="left" w:pos="851"/>
          <w:tab w:val="left" w:pos="1134"/>
        </w:tabs>
        <w:jc w:val="both"/>
        <w:rPr>
          <w:rFonts w:eastAsiaTheme="minorEastAsia"/>
        </w:rPr>
      </w:pPr>
      <w:r w:rsidRPr="00603512">
        <w:rPr>
          <w:rFonts w:eastAsiaTheme="minorEastAsia"/>
        </w:rPr>
        <w:t xml:space="preserve">Študent mal v roku n uzavretú dohodu o brigádnickej práci v rozsahu práce 15 hodín týždenne, na dobu 9 mesiacov (a teda 36 týždňov, čo predstavuje 540 hodín). </w:t>
      </w:r>
    </w:p>
    <w:p w14:paraId="31868C2C" w14:textId="77777777" w:rsidR="00F12812" w:rsidRDefault="00F12812" w:rsidP="0028046A">
      <w:pPr>
        <w:jc w:val="both"/>
        <w:rPr>
          <w:rFonts w:eastAsiaTheme="minorEastAsia"/>
        </w:rPr>
      </w:pPr>
    </w:p>
    <w:p w14:paraId="11BC4BCE" w14:textId="77777777" w:rsidR="00F12812" w:rsidRDefault="00F12812">
      <w:pPr>
        <w:tabs>
          <w:tab w:val="left" w:pos="0"/>
          <w:tab w:val="left" w:pos="851"/>
        </w:tabs>
        <w:jc w:val="both"/>
        <w:rPr>
          <w:u w:val="single"/>
        </w:rPr>
      </w:pPr>
      <w:r>
        <w:t>Stanovenie zmluvne viazaného pracovného času „dohodára“ (hodiny za pracovný deň):</w:t>
      </w:r>
    </w:p>
    <w:p w14:paraId="7FB4CCD0" w14:textId="77777777" w:rsidR="00F12812" w:rsidRDefault="00F12812" w:rsidP="00265A29">
      <w:pPr>
        <w:jc w:val="both"/>
        <w:rPr>
          <w:u w:val="single"/>
        </w:rPr>
      </w:pPr>
    </w:p>
    <w:p w14:paraId="5622437E" w14:textId="048EDE56" w:rsidR="009831A0" w:rsidRDefault="009831A0" w:rsidP="00265A29">
      <w:pPr>
        <w:jc w:val="both"/>
        <w:rPr>
          <w:u w:val="single"/>
        </w:rPr>
      </w:pPr>
      <m:oMathPara>
        <m:oMath>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hodiny</m:t>
              </m:r>
            </m:num>
            <m:den>
              <m:r>
                <w:rPr>
                  <w:rFonts w:ascii="Cambria Math" w:eastAsia="Cambria Math" w:hAnsi="Cambria Math" w:cs="Cambria Math"/>
                </w:rPr>
                <m:t>mesiace prepočítané na dni</m:t>
              </m:r>
            </m:den>
          </m:f>
          <m:r>
            <w:rPr>
              <w:rFonts w:ascii="Cambria Math" w:eastAsia="Cambria Math" w:hAnsi="Cambria Math" w:cs="Cambria Math"/>
            </w:rPr>
            <m:t>=</m:t>
          </m:r>
          <m:f>
            <m:fPr>
              <m:ctrlPr>
                <w:rPr>
                  <w:rFonts w:ascii="Cambria Math" w:eastAsia="Cambria Math" w:hAnsi="Cambria Math" w:cs="Cambria Math"/>
                  <w:i/>
                </w:rPr>
              </m:ctrlPr>
            </m:fPr>
            <m:num>
              <m:r>
                <m:rPr>
                  <m:sty m:val="p"/>
                </m:rPr>
                <w:rPr>
                  <w:rFonts w:ascii="Cambria Math" w:hAnsi="Cambria Math"/>
                  <w:u w:val="single"/>
                </w:rPr>
                <m:t xml:space="preserve"> 540</m:t>
              </m:r>
            </m:num>
            <m:den>
              <m:r>
                <w:rPr>
                  <w:rFonts w:ascii="Cambria Math" w:eastAsia="Cambria Math" w:hAnsi="Cambria Math" w:cs="Cambria Math"/>
                </w:rPr>
                <m:t>184</m:t>
              </m:r>
            </m:den>
          </m:f>
          <m:r>
            <w:rPr>
              <w:rFonts w:ascii="Cambria Math" w:eastAsia="Cambria Math" w:hAnsi="Cambria Math" w:cs="Cambria Math"/>
            </w:rPr>
            <m:t>=</m:t>
          </m:r>
          <m:r>
            <m:rPr>
              <m:sty m:val="p"/>
            </m:rPr>
            <w:rPr>
              <w:rFonts w:ascii="Cambria Math" w:eastAsia="Cambria Math" w:hAnsi="Cambria Math" w:cs="Cambria Math"/>
            </w:rPr>
            <m:t>2,93</m:t>
          </m:r>
        </m:oMath>
      </m:oMathPara>
    </w:p>
    <w:p w14:paraId="7B842365" w14:textId="77777777" w:rsidR="009831A0" w:rsidRDefault="009831A0" w:rsidP="00265A29">
      <w:pPr>
        <w:jc w:val="both"/>
        <w:rPr>
          <w:u w:val="single"/>
        </w:rPr>
      </w:pPr>
    </w:p>
    <w:p w14:paraId="174EC5BE" w14:textId="77777777" w:rsidR="00966AC4" w:rsidRDefault="00966AC4" w:rsidP="00F904B5">
      <w:pPr>
        <w:jc w:val="both"/>
        <w:rPr>
          <w:rFonts w:eastAsiaTheme="minorEastAsia"/>
        </w:rPr>
      </w:pPr>
      <w:r>
        <w:rPr>
          <w:rFonts w:eastAsiaTheme="minorEastAsia"/>
        </w:rPr>
        <w:t>Zmluvne viazaný</w:t>
      </w:r>
      <w:r w:rsidRPr="00603512">
        <w:rPr>
          <w:rFonts w:eastAsiaTheme="minorEastAsia"/>
        </w:rPr>
        <w:t xml:space="preserve"> pracovný</w:t>
      </w:r>
      <w:r>
        <w:rPr>
          <w:rFonts w:eastAsiaTheme="minorEastAsia"/>
        </w:rPr>
        <w:t xml:space="preserve"> čas predstavuje</w:t>
      </w:r>
      <w:r w:rsidRPr="00603512">
        <w:rPr>
          <w:rFonts w:eastAsiaTheme="minorEastAsia"/>
        </w:rPr>
        <w:t xml:space="preserve"> </w:t>
      </w:r>
      <w:r>
        <w:rPr>
          <w:rFonts w:eastAsiaTheme="minorEastAsia"/>
        </w:rPr>
        <w:t>2</w:t>
      </w:r>
      <w:r w:rsidRPr="00603512">
        <w:rPr>
          <w:rFonts w:eastAsiaTheme="minorEastAsia"/>
        </w:rPr>
        <w:t>,</w:t>
      </w:r>
      <w:r>
        <w:rPr>
          <w:rFonts w:eastAsiaTheme="minorEastAsia"/>
        </w:rPr>
        <w:t>93</w:t>
      </w:r>
      <w:r w:rsidRPr="00603512">
        <w:rPr>
          <w:rFonts w:eastAsiaTheme="minorEastAsia"/>
        </w:rPr>
        <w:t xml:space="preserve"> hodiny za pracovný deň.</w:t>
      </w:r>
    </w:p>
    <w:p w14:paraId="4404BACD" w14:textId="77777777" w:rsidR="00966AC4" w:rsidRPr="00603512" w:rsidRDefault="00966AC4" w:rsidP="00A02B5A">
      <w:pPr>
        <w:jc w:val="both"/>
        <w:rPr>
          <w:rFonts w:eastAsiaTheme="minorEastAsia"/>
        </w:rPr>
      </w:pPr>
    </w:p>
    <w:p w14:paraId="047F2DD5" w14:textId="3F4A5617" w:rsidR="00160328" w:rsidRDefault="005C1C1B" w:rsidP="00A02B5A">
      <w:pPr>
        <w:jc w:val="both"/>
        <w:rPr>
          <w:rFonts w:eastAsiaTheme="minorEastAsia"/>
        </w:rPr>
      </w:pPr>
      <w:r>
        <w:rPr>
          <w:rFonts w:eastAsiaTheme="minorEastAsia"/>
        </w:rPr>
        <w:t> V prípade </w:t>
      </w:r>
      <w:r w:rsidR="00F12812">
        <w:rPr>
          <w:rFonts w:eastAsiaTheme="minorEastAsia"/>
        </w:rPr>
        <w:t>dohody o pracovnej činnosti sa aplikuje ob</w:t>
      </w:r>
      <w:r>
        <w:rPr>
          <w:rFonts w:eastAsiaTheme="minorEastAsia"/>
        </w:rPr>
        <w:t>d</w:t>
      </w:r>
      <w:r w:rsidR="00F12812">
        <w:rPr>
          <w:rFonts w:eastAsiaTheme="minorEastAsia"/>
        </w:rPr>
        <w:t>obný postup ako v prípade dohody o brigádnickej práci</w:t>
      </w:r>
      <w:r w:rsidR="00966AC4" w:rsidRPr="00603512">
        <w:rPr>
          <w:rFonts w:eastAsiaTheme="minorEastAsia"/>
        </w:rPr>
        <w:t xml:space="preserve"> študentov.</w:t>
      </w:r>
    </w:p>
    <w:p w14:paraId="1E0DF250" w14:textId="77777777" w:rsidR="00D02372" w:rsidRDefault="00D02372" w:rsidP="00925BF0">
      <w:pPr>
        <w:jc w:val="both"/>
        <w:rPr>
          <w:rFonts w:eastAsiaTheme="minorEastAsia"/>
        </w:rPr>
      </w:pPr>
    </w:p>
    <w:p w14:paraId="1815A7CE" w14:textId="0EFF9D25" w:rsidR="00E20F36" w:rsidRDefault="00E20F36" w:rsidP="00502111">
      <w:pPr>
        <w:pStyle w:val="Nadpis2"/>
        <w:numPr>
          <w:ilvl w:val="1"/>
          <w:numId w:val="24"/>
        </w:numPr>
        <w:jc w:val="both"/>
      </w:pPr>
      <w:bookmarkStart w:id="320" w:name="_Toc509218179"/>
      <w:bookmarkStart w:id="321" w:name="_Toc7434137"/>
      <w:bookmarkStart w:id="322" w:name="_Toc23337177"/>
      <w:bookmarkStart w:id="323" w:name="_Toc37769162"/>
      <w:bookmarkStart w:id="324" w:name="_Toc54358039"/>
      <w:bookmarkStart w:id="325" w:name="_Toc70333360"/>
      <w:r w:rsidRPr="00925BF0">
        <w:t>Ďalšie pravidlá pri výpočte hodnôt projektových a programových ukazovateľov týkajúcich sa merania počtu AK</w:t>
      </w:r>
      <w:bookmarkEnd w:id="320"/>
      <w:bookmarkEnd w:id="321"/>
      <w:bookmarkEnd w:id="322"/>
      <w:bookmarkEnd w:id="323"/>
      <w:bookmarkEnd w:id="324"/>
      <w:bookmarkEnd w:id="325"/>
    </w:p>
    <w:p w14:paraId="11D33AEB" w14:textId="77777777" w:rsidR="00E20F36" w:rsidRPr="00925BF0" w:rsidRDefault="00E20F36" w:rsidP="00925BF0">
      <w:pPr>
        <w:rPr>
          <w:rFonts w:eastAsiaTheme="majorEastAsia"/>
        </w:rPr>
      </w:pPr>
    </w:p>
    <w:p w14:paraId="6F87FBDF" w14:textId="77F43692" w:rsidR="00E80D33" w:rsidRDefault="00E80D33" w:rsidP="00925BF0">
      <w:pPr>
        <w:jc w:val="both"/>
        <w:rPr>
          <w:rFonts w:eastAsiaTheme="minorEastAsia"/>
        </w:rPr>
      </w:pPr>
      <w:r>
        <w:rPr>
          <w:rFonts w:eastAsiaTheme="minorEastAsia"/>
        </w:rPr>
        <w:t>U projektov technickej pomoci</w:t>
      </w:r>
      <w:r w:rsidR="00E20F36">
        <w:rPr>
          <w:rFonts w:eastAsiaTheme="minorEastAsia"/>
        </w:rPr>
        <w:t xml:space="preserve"> na refundáciu miezd </w:t>
      </w:r>
      <w:r>
        <w:rPr>
          <w:rFonts w:eastAsiaTheme="minorEastAsia"/>
        </w:rPr>
        <w:t xml:space="preserve">je </w:t>
      </w:r>
      <w:r w:rsidRPr="00E80D33">
        <w:rPr>
          <w:rFonts w:eastAsiaTheme="minorEastAsia"/>
          <w:b/>
        </w:rPr>
        <w:t>agregácia „súčet“</w:t>
      </w:r>
      <w:r>
        <w:rPr>
          <w:rFonts w:eastAsiaTheme="minorEastAsia"/>
          <w:b/>
        </w:rPr>
        <w:t xml:space="preserve"> </w:t>
      </w:r>
      <w:r w:rsidRPr="00925BF0">
        <w:rPr>
          <w:rFonts w:eastAsiaTheme="minorEastAsia"/>
        </w:rPr>
        <w:t>z</w:t>
      </w:r>
      <w:r>
        <w:rPr>
          <w:rFonts w:eastAsiaTheme="minorEastAsia"/>
        </w:rPr>
        <w:t> </w:t>
      </w:r>
      <w:r w:rsidRPr="00925BF0">
        <w:rPr>
          <w:rFonts w:eastAsiaTheme="minorEastAsia"/>
        </w:rPr>
        <w:t>projektovej</w:t>
      </w:r>
      <w:r>
        <w:rPr>
          <w:rFonts w:eastAsiaTheme="minorEastAsia"/>
        </w:rPr>
        <w:t xml:space="preserve"> úrovne</w:t>
      </w:r>
      <w:r w:rsidRPr="00925BF0">
        <w:rPr>
          <w:rFonts w:eastAsiaTheme="minorEastAsia"/>
        </w:rPr>
        <w:t xml:space="preserve"> na programovú úroveň</w:t>
      </w:r>
      <w:r w:rsidRPr="00E80D33">
        <w:rPr>
          <w:rFonts w:eastAsiaTheme="minorEastAsia"/>
        </w:rPr>
        <w:t xml:space="preserve"> </w:t>
      </w:r>
      <w:r w:rsidRPr="00925BF0">
        <w:rPr>
          <w:rFonts w:eastAsiaTheme="minorEastAsia"/>
        </w:rPr>
        <w:t>nevyužiteľná</w:t>
      </w:r>
      <w:r w:rsidRPr="00E80D33">
        <w:rPr>
          <w:rFonts w:eastAsiaTheme="minorEastAsia"/>
        </w:rPr>
        <w:t>, keďže v</w:t>
      </w:r>
      <w:r>
        <w:rPr>
          <w:rFonts w:eastAsiaTheme="minorEastAsia"/>
        </w:rPr>
        <w:t> </w:t>
      </w:r>
      <w:r w:rsidRPr="00E80D33">
        <w:rPr>
          <w:rFonts w:eastAsiaTheme="minorEastAsia"/>
        </w:rPr>
        <w:t>projektoch</w:t>
      </w:r>
      <w:r>
        <w:rPr>
          <w:rFonts w:eastAsiaTheme="minorEastAsia"/>
        </w:rPr>
        <w:t xml:space="preserve">, ktoré často na seba nadväzujú sú </w:t>
      </w:r>
      <w:r>
        <w:rPr>
          <w:rFonts w:eastAsiaTheme="minorEastAsia"/>
        </w:rPr>
        <w:lastRenderedPageBreak/>
        <w:t>refu</w:t>
      </w:r>
      <w:r w:rsidR="005C1C1B">
        <w:rPr>
          <w:rFonts w:eastAsiaTheme="minorEastAsia"/>
        </w:rPr>
        <w:t>n</w:t>
      </w:r>
      <w:r>
        <w:rPr>
          <w:rFonts w:eastAsiaTheme="minorEastAsia"/>
        </w:rPr>
        <w:t>dované tie isté AK. P</w:t>
      </w:r>
      <w:r w:rsidRPr="00E80D33">
        <w:rPr>
          <w:rFonts w:eastAsiaTheme="minorEastAsia"/>
        </w:rPr>
        <w:t xml:space="preserve">ri použití súčtu a napočítavaní hodnôt zo </w:t>
      </w:r>
      <w:r w:rsidR="00356814">
        <w:rPr>
          <w:rFonts w:eastAsiaTheme="minorEastAsia"/>
        </w:rPr>
        <w:t xml:space="preserve">záverečnej </w:t>
      </w:r>
      <w:r w:rsidRPr="00E80D33">
        <w:rPr>
          <w:rFonts w:eastAsiaTheme="minorEastAsia"/>
        </w:rPr>
        <w:t>MS by bola každá takáto AK započítaná duplicitne.</w:t>
      </w:r>
    </w:p>
    <w:p w14:paraId="4ED6842F" w14:textId="5CDB5090" w:rsidR="00E80D33" w:rsidRPr="00E80D33" w:rsidRDefault="00E80D33" w:rsidP="00925BF0">
      <w:pPr>
        <w:jc w:val="both"/>
        <w:rPr>
          <w:rFonts w:eastAsiaTheme="minorEastAsia"/>
        </w:rPr>
      </w:pPr>
      <w:r>
        <w:rPr>
          <w:rFonts w:eastAsiaTheme="minorEastAsia"/>
        </w:rPr>
        <w:t xml:space="preserve">Preto </w:t>
      </w:r>
      <w:r w:rsidR="007020CA">
        <w:rPr>
          <w:rFonts w:eastAsiaTheme="minorEastAsia"/>
        </w:rPr>
        <w:t>ne</w:t>
      </w:r>
      <w:r>
        <w:rPr>
          <w:rFonts w:eastAsiaTheme="minorEastAsia"/>
        </w:rPr>
        <w:t>odporúčame v ITMS2014+</w:t>
      </w:r>
      <w:r w:rsidR="00F714FD">
        <w:rPr>
          <w:rFonts w:eastAsiaTheme="minorEastAsia"/>
        </w:rPr>
        <w:t xml:space="preserve"> </w:t>
      </w:r>
      <w:r w:rsidR="007020CA">
        <w:rPr>
          <w:rFonts w:eastAsiaTheme="minorEastAsia"/>
        </w:rPr>
        <w:t xml:space="preserve">nastavenie typu výpočtu MU programu agregačnou väzbou na MU projektu. </w:t>
      </w:r>
    </w:p>
    <w:p w14:paraId="1699E7C0" w14:textId="704CCAA2" w:rsidR="00E20F36" w:rsidRDefault="00E20F36" w:rsidP="00E20F36">
      <w:pPr>
        <w:jc w:val="both"/>
        <w:rPr>
          <w:rFonts w:eastAsiaTheme="minorEastAsia"/>
        </w:rPr>
      </w:pPr>
      <w:r>
        <w:rPr>
          <w:rFonts w:eastAsiaTheme="minorEastAsia"/>
        </w:rPr>
        <w:t>Hodnoty na projektovej úrovni slúžia len na meranie výkonnosti projektu voči plánovanej hodnote na úrovni projektu.</w:t>
      </w:r>
    </w:p>
    <w:p w14:paraId="295C8113" w14:textId="4B44C3D2" w:rsidR="002B7325" w:rsidRDefault="002B7325" w:rsidP="00E20F36">
      <w:pPr>
        <w:jc w:val="both"/>
        <w:rPr>
          <w:rFonts w:eastAsiaTheme="minorEastAsia"/>
        </w:rPr>
      </w:pPr>
    </w:p>
    <w:p w14:paraId="5CD084F3" w14:textId="72D5EA61" w:rsidR="00E20F36" w:rsidRDefault="00E20F36" w:rsidP="00E20F36">
      <w:pPr>
        <w:jc w:val="both"/>
        <w:rPr>
          <w:rFonts w:eastAsiaTheme="minorEastAsia"/>
        </w:rPr>
      </w:pPr>
      <w:r w:rsidRPr="002901DC">
        <w:rPr>
          <w:rFonts w:eastAsiaTheme="minorEastAsia"/>
          <w:b/>
          <w:u w:val="single"/>
        </w:rPr>
        <w:t xml:space="preserve">Ročnú hodnotu programového </w:t>
      </w:r>
      <w:r w:rsidR="007020CA">
        <w:rPr>
          <w:rFonts w:eastAsiaTheme="minorEastAsia"/>
          <w:b/>
          <w:u w:val="single"/>
        </w:rPr>
        <w:t>MU</w:t>
      </w:r>
      <w:r w:rsidR="007020CA">
        <w:rPr>
          <w:rFonts w:eastAsiaTheme="minorEastAsia"/>
        </w:rPr>
        <w:t xml:space="preserve"> </w:t>
      </w:r>
      <w:r w:rsidR="00021249">
        <w:rPr>
          <w:rFonts w:eastAsiaTheme="minorEastAsia"/>
        </w:rPr>
        <w:t>pre účely vykazovania v </w:t>
      </w:r>
      <w:r w:rsidR="007020CA">
        <w:rPr>
          <w:rFonts w:eastAsiaTheme="minorEastAsia"/>
        </w:rPr>
        <w:t>S</w:t>
      </w:r>
      <w:r>
        <w:rPr>
          <w:rFonts w:eastAsiaTheme="minorEastAsia"/>
        </w:rPr>
        <w:t xml:space="preserve">práve o vykonávaní OP by mal </w:t>
      </w:r>
      <w:r w:rsidRPr="00AE1538">
        <w:rPr>
          <w:rFonts w:eastAsiaTheme="minorEastAsia"/>
          <w:b/>
        </w:rPr>
        <w:t>vypočítavať RO manuálne</w:t>
      </w:r>
      <w:r>
        <w:rPr>
          <w:rFonts w:eastAsiaTheme="minorEastAsia"/>
          <w:b/>
        </w:rPr>
        <w:t xml:space="preserve"> </w:t>
      </w:r>
      <w:r w:rsidR="000164B0">
        <w:rPr>
          <w:rFonts w:eastAsiaTheme="minorEastAsia"/>
          <w:b/>
        </w:rPr>
        <w:t>(</w:t>
      </w:r>
      <w:r w:rsidR="006B15F9">
        <w:rPr>
          <w:rFonts w:eastAsiaTheme="minorEastAsia"/>
          <w:b/>
        </w:rPr>
        <w:t xml:space="preserve">pre </w:t>
      </w:r>
      <w:r w:rsidR="000164B0">
        <w:rPr>
          <w:rFonts w:eastAsiaTheme="minorEastAsia"/>
          <w:b/>
        </w:rPr>
        <w:t>dan</w:t>
      </w:r>
      <w:r w:rsidR="006B15F9">
        <w:rPr>
          <w:rFonts w:eastAsiaTheme="minorEastAsia"/>
          <w:b/>
        </w:rPr>
        <w:t>ý</w:t>
      </w:r>
      <w:r w:rsidR="000164B0">
        <w:rPr>
          <w:rFonts w:eastAsiaTheme="minorEastAsia"/>
          <w:b/>
        </w:rPr>
        <w:t xml:space="preserve"> programov</w:t>
      </w:r>
      <w:r w:rsidR="006B15F9">
        <w:rPr>
          <w:rFonts w:eastAsiaTheme="minorEastAsia"/>
          <w:b/>
        </w:rPr>
        <w:t>ý</w:t>
      </w:r>
      <w:r w:rsidR="000164B0">
        <w:rPr>
          <w:rFonts w:eastAsiaTheme="minorEastAsia"/>
          <w:b/>
        </w:rPr>
        <w:t xml:space="preserve"> MU </w:t>
      </w:r>
      <w:r w:rsidR="006B15F9">
        <w:rPr>
          <w:rFonts w:eastAsiaTheme="minorEastAsia"/>
          <w:b/>
        </w:rPr>
        <w:t xml:space="preserve">nastaviť typ výpočtu </w:t>
      </w:r>
      <w:r w:rsidR="000164B0">
        <w:rPr>
          <w:rFonts w:eastAsiaTheme="minorEastAsia"/>
          <w:b/>
        </w:rPr>
        <w:t xml:space="preserve">„manuálne“) </w:t>
      </w:r>
      <w:r>
        <w:rPr>
          <w:rFonts w:eastAsiaTheme="minorEastAsia"/>
          <w:b/>
        </w:rPr>
        <w:t>použitím „surových“ údajov</w:t>
      </w:r>
      <w:r>
        <w:rPr>
          <w:rFonts w:eastAsiaTheme="minorEastAsia"/>
        </w:rPr>
        <w:t>, a to spriemerovaním mesačných stavov počtu refundovaných AK prepočítaných na FTE (zohľadňuje sa úväzok, obsadenosť v danom mesiaci a miera refundácie zamestnanca), nie s</w:t>
      </w:r>
      <w:r w:rsidRPr="004A0F14">
        <w:rPr>
          <w:rFonts w:eastAsiaTheme="minorEastAsia"/>
        </w:rPr>
        <w:t>počítavaním hodnôt nameraných v monitorovacích správach</w:t>
      </w:r>
      <w:r>
        <w:rPr>
          <w:rFonts w:eastAsiaTheme="minorEastAsia"/>
        </w:rPr>
        <w:t xml:space="preserve">. V prípade, že počas daného roka </w:t>
      </w:r>
      <w:r w:rsidRPr="004A0F14">
        <w:rPr>
          <w:rFonts w:eastAsiaTheme="minorEastAsia"/>
          <w:b/>
        </w:rPr>
        <w:t>nebola refundovaná žiadna AK/zamestnanec, sa do priemeru mesačných stavov za daný mesiac započítava 0</w:t>
      </w:r>
      <w:r>
        <w:rPr>
          <w:rFonts w:eastAsiaTheme="minorEastAsia"/>
        </w:rPr>
        <w:t xml:space="preserve">. </w:t>
      </w:r>
    </w:p>
    <w:p w14:paraId="46895051" w14:textId="77777777" w:rsidR="002B7325" w:rsidRDefault="002B7325" w:rsidP="00E20F36">
      <w:pPr>
        <w:jc w:val="both"/>
        <w:rPr>
          <w:rFonts w:eastAsiaTheme="minorEastAsia"/>
        </w:rPr>
      </w:pPr>
    </w:p>
    <w:p w14:paraId="3CB5F5AE" w14:textId="47F5DB99" w:rsidR="00E20F36" w:rsidRDefault="00E20F36" w:rsidP="00E20F36">
      <w:pPr>
        <w:jc w:val="both"/>
        <w:rPr>
          <w:rFonts w:eastAsiaTheme="minorEastAsia"/>
        </w:rPr>
      </w:pPr>
      <w:r>
        <w:rPr>
          <w:rFonts w:eastAsiaTheme="minorEastAsia"/>
        </w:rPr>
        <w:t xml:space="preserve">V prípade výpočtu hodnoty projektového ako aj programového </w:t>
      </w:r>
      <w:r w:rsidR="007020CA">
        <w:rPr>
          <w:rFonts w:eastAsiaTheme="minorEastAsia"/>
        </w:rPr>
        <w:t xml:space="preserve">MU </w:t>
      </w:r>
      <w:r>
        <w:rPr>
          <w:rFonts w:eastAsiaTheme="minorEastAsia"/>
        </w:rPr>
        <w:t>v</w:t>
      </w:r>
      <w:r w:rsidR="007020CA">
        <w:rPr>
          <w:rFonts w:eastAsiaTheme="minorEastAsia"/>
        </w:rPr>
        <w:t> </w:t>
      </w:r>
      <w:r>
        <w:rPr>
          <w:rFonts w:eastAsiaTheme="minorEastAsia"/>
        </w:rPr>
        <w:t>MS</w:t>
      </w:r>
      <w:r w:rsidR="007020CA">
        <w:rPr>
          <w:rFonts w:eastAsiaTheme="minorEastAsia"/>
        </w:rPr>
        <w:t>/doplňujúcich monitorovacích údajoch k ŽoP</w:t>
      </w:r>
      <w:r>
        <w:rPr>
          <w:rFonts w:eastAsiaTheme="minorEastAsia"/>
        </w:rPr>
        <w:t xml:space="preserve">, resp. </w:t>
      </w:r>
      <w:r w:rsidR="00320559">
        <w:rPr>
          <w:rFonts w:eastAsiaTheme="minorEastAsia"/>
        </w:rPr>
        <w:t xml:space="preserve">v </w:t>
      </w:r>
      <w:r w:rsidR="007020CA">
        <w:rPr>
          <w:rFonts w:eastAsiaTheme="minorEastAsia"/>
        </w:rPr>
        <w:t>S</w:t>
      </w:r>
      <w:r>
        <w:rPr>
          <w:rFonts w:eastAsiaTheme="minorEastAsia"/>
        </w:rPr>
        <w:t xml:space="preserve">práve o vykonávaní OP </w:t>
      </w:r>
      <w:r w:rsidRPr="00DB5C84">
        <w:rPr>
          <w:rFonts w:eastAsiaTheme="minorEastAsia"/>
          <w:b/>
        </w:rPr>
        <w:t>sa berú do úvahy tie AK/zamestnanci, ktorí odpracovali príslušný pracovný čas v danom sledovanom/monitorovanom období, na základe čoho je ich mzda refundovateľná</w:t>
      </w:r>
      <w:r>
        <w:rPr>
          <w:rFonts w:eastAsiaTheme="minorEastAsia"/>
        </w:rPr>
        <w:t>. Mzda však nemusí byť prakticky zrefundovaná v tom istom období, za ktoré sa predkladá MS</w:t>
      </w:r>
      <w:r w:rsidR="00967D99">
        <w:rPr>
          <w:rFonts w:eastAsiaTheme="minorEastAsia"/>
        </w:rPr>
        <w:t>/doplňujúce monitorovacie údaje k ŽoP</w:t>
      </w:r>
      <w:r>
        <w:rPr>
          <w:rFonts w:eastAsiaTheme="minorEastAsia"/>
        </w:rPr>
        <w:t xml:space="preserve"> alebo </w:t>
      </w:r>
      <w:r w:rsidR="00967D99">
        <w:rPr>
          <w:rFonts w:eastAsiaTheme="minorEastAsia"/>
        </w:rPr>
        <w:t>S</w:t>
      </w:r>
      <w:r>
        <w:rPr>
          <w:rFonts w:eastAsiaTheme="minorEastAsia"/>
        </w:rPr>
        <w:t xml:space="preserve">práva o vykonávaní OP (Príklad: AK odpracujú pracovný čas v roku 2016, ale ich mzda bude refundovaná prostredníctvom </w:t>
      </w:r>
      <w:r w:rsidR="00967D99">
        <w:rPr>
          <w:rFonts w:eastAsiaTheme="minorEastAsia"/>
        </w:rPr>
        <w:t>ŽoP</w:t>
      </w:r>
      <w:r>
        <w:rPr>
          <w:rFonts w:eastAsiaTheme="minorEastAsia"/>
        </w:rPr>
        <w:t xml:space="preserve"> až v roku 2017 – tieto AK sa vykazujú v</w:t>
      </w:r>
      <w:r w:rsidR="00967D99">
        <w:rPr>
          <w:rFonts w:eastAsiaTheme="minorEastAsia"/>
        </w:rPr>
        <w:t> </w:t>
      </w:r>
      <w:r>
        <w:rPr>
          <w:rFonts w:eastAsiaTheme="minorEastAsia"/>
        </w:rPr>
        <w:t>MS</w:t>
      </w:r>
      <w:r w:rsidR="00967D99">
        <w:rPr>
          <w:rFonts w:eastAsiaTheme="minorEastAsia"/>
        </w:rPr>
        <w:t>/doplňujúcich monitorovacích údajoch k ŽoP</w:t>
      </w:r>
      <w:r>
        <w:rPr>
          <w:rFonts w:eastAsiaTheme="minorEastAsia"/>
        </w:rPr>
        <w:t xml:space="preserve"> a </w:t>
      </w:r>
      <w:r w:rsidR="00967D99">
        <w:rPr>
          <w:rFonts w:eastAsiaTheme="minorEastAsia"/>
        </w:rPr>
        <w:t>S</w:t>
      </w:r>
      <w:r>
        <w:rPr>
          <w:rFonts w:eastAsiaTheme="minorEastAsia"/>
        </w:rPr>
        <w:t>práve o vykonávaní OP za rok 2016, nie za rok 2017).</w:t>
      </w:r>
    </w:p>
    <w:p w14:paraId="31B98CA6" w14:textId="44D05CF1" w:rsidR="00E35515" w:rsidRDefault="00E35515" w:rsidP="00E20F36">
      <w:pPr>
        <w:jc w:val="both"/>
        <w:rPr>
          <w:rFonts w:eastAsiaTheme="minorEastAsia"/>
        </w:rPr>
      </w:pPr>
    </w:p>
    <w:p w14:paraId="088A681D" w14:textId="40C8DCDA" w:rsidR="00E35515" w:rsidRDefault="00E35515" w:rsidP="00E20F36">
      <w:pPr>
        <w:jc w:val="both"/>
        <w:rPr>
          <w:rFonts w:eastAsiaTheme="minorEastAsia"/>
        </w:rPr>
      </w:pPr>
    </w:p>
    <w:p w14:paraId="74CD7980" w14:textId="09BB0955" w:rsidR="00E35515" w:rsidRDefault="00E35515" w:rsidP="00E20F36">
      <w:pPr>
        <w:jc w:val="both"/>
        <w:rPr>
          <w:rFonts w:eastAsiaTheme="minorEastAsia"/>
        </w:rPr>
      </w:pPr>
    </w:p>
    <w:p w14:paraId="6761AFA8" w14:textId="245C7EA0" w:rsidR="00E35515" w:rsidRDefault="00E35515" w:rsidP="00E20F36">
      <w:pPr>
        <w:jc w:val="both"/>
        <w:rPr>
          <w:rFonts w:eastAsiaTheme="minorEastAsia"/>
        </w:rPr>
      </w:pPr>
    </w:p>
    <w:p w14:paraId="0B727EFE" w14:textId="7FCA9292" w:rsidR="008A6BAD" w:rsidRDefault="008A6BAD" w:rsidP="00E20F36">
      <w:pPr>
        <w:jc w:val="both"/>
        <w:rPr>
          <w:rFonts w:eastAsiaTheme="minorEastAsia"/>
        </w:rPr>
      </w:pPr>
    </w:p>
    <w:p w14:paraId="1965DCDC" w14:textId="5563E9A7" w:rsidR="008A6BAD" w:rsidRDefault="008A6BAD" w:rsidP="00E20F36">
      <w:pPr>
        <w:jc w:val="both"/>
        <w:rPr>
          <w:rFonts w:eastAsiaTheme="minorEastAsia"/>
        </w:rPr>
      </w:pPr>
    </w:p>
    <w:p w14:paraId="75078A60" w14:textId="7F464F22" w:rsidR="00857026" w:rsidRDefault="00857026" w:rsidP="00E20F36">
      <w:pPr>
        <w:jc w:val="both"/>
        <w:rPr>
          <w:rFonts w:eastAsiaTheme="minorEastAsia"/>
        </w:rPr>
      </w:pPr>
    </w:p>
    <w:p w14:paraId="4756BA52" w14:textId="00620435" w:rsidR="00857026" w:rsidRDefault="00857026" w:rsidP="00E20F36">
      <w:pPr>
        <w:jc w:val="both"/>
        <w:rPr>
          <w:rFonts w:eastAsiaTheme="minorEastAsia"/>
        </w:rPr>
      </w:pPr>
    </w:p>
    <w:p w14:paraId="4B4807B8" w14:textId="46B10786" w:rsidR="00857026" w:rsidRDefault="00857026" w:rsidP="00E20F36">
      <w:pPr>
        <w:jc w:val="both"/>
        <w:rPr>
          <w:rFonts w:eastAsiaTheme="minorEastAsia"/>
        </w:rPr>
      </w:pPr>
    </w:p>
    <w:p w14:paraId="107A8AFB" w14:textId="6737DC7F" w:rsidR="00857026" w:rsidRDefault="00857026" w:rsidP="00E20F36">
      <w:pPr>
        <w:jc w:val="both"/>
        <w:rPr>
          <w:rFonts w:eastAsiaTheme="minorEastAsia"/>
        </w:rPr>
      </w:pPr>
    </w:p>
    <w:p w14:paraId="6512D9AA" w14:textId="3E39F009" w:rsidR="00857026" w:rsidRDefault="00857026" w:rsidP="00E20F36">
      <w:pPr>
        <w:jc w:val="both"/>
        <w:rPr>
          <w:rFonts w:eastAsiaTheme="minorEastAsia"/>
        </w:rPr>
      </w:pPr>
    </w:p>
    <w:p w14:paraId="4FBA6D60" w14:textId="77777777" w:rsidR="00857026" w:rsidRDefault="00857026" w:rsidP="00E20F36">
      <w:pPr>
        <w:jc w:val="both"/>
        <w:rPr>
          <w:rFonts w:eastAsiaTheme="minorEastAsia"/>
        </w:rPr>
      </w:pPr>
    </w:p>
    <w:p w14:paraId="7D6DB0A1" w14:textId="741E0EF7" w:rsidR="00E35515" w:rsidRDefault="00E35515" w:rsidP="00E20F36">
      <w:pPr>
        <w:jc w:val="both"/>
        <w:rPr>
          <w:rFonts w:eastAsiaTheme="minorEastAsia"/>
        </w:rPr>
      </w:pPr>
    </w:p>
    <w:p w14:paraId="40310AF3" w14:textId="347DD170" w:rsidR="00E35515" w:rsidRDefault="00E35515" w:rsidP="00E20F36">
      <w:pPr>
        <w:jc w:val="both"/>
        <w:rPr>
          <w:rFonts w:eastAsiaTheme="minorEastAsia"/>
        </w:rPr>
      </w:pPr>
    </w:p>
    <w:p w14:paraId="71949CC8" w14:textId="12B1D323" w:rsidR="009E6176" w:rsidRDefault="009E6176" w:rsidP="00502111">
      <w:pPr>
        <w:pStyle w:val="Nadpis1"/>
        <w:numPr>
          <w:ilvl w:val="0"/>
          <w:numId w:val="24"/>
        </w:numPr>
      </w:pPr>
      <w:bookmarkStart w:id="326" w:name="_Toc509218180"/>
      <w:bookmarkStart w:id="327" w:name="_Toc7434138"/>
      <w:bookmarkStart w:id="328" w:name="_Toc23337178"/>
      <w:bookmarkStart w:id="329" w:name="_Toc37769163"/>
      <w:bookmarkStart w:id="330" w:name="_Toc54358040"/>
      <w:bookmarkStart w:id="331" w:name="_Toc70333361"/>
      <w:r>
        <w:t>Novovytvorené pracovné miesto</w:t>
      </w:r>
      <w:bookmarkEnd w:id="326"/>
      <w:bookmarkEnd w:id="327"/>
      <w:bookmarkEnd w:id="328"/>
      <w:bookmarkEnd w:id="329"/>
      <w:bookmarkEnd w:id="330"/>
      <w:bookmarkEnd w:id="331"/>
    </w:p>
    <w:p w14:paraId="6D4F950C" w14:textId="2EE1E574" w:rsidR="009E6176" w:rsidRDefault="00502111" w:rsidP="00502111">
      <w:pPr>
        <w:pStyle w:val="Nadpis2"/>
      </w:pPr>
      <w:bookmarkStart w:id="332" w:name="_Toc509218181"/>
      <w:bookmarkStart w:id="333" w:name="_Toc7434139"/>
      <w:bookmarkStart w:id="334" w:name="_Toc23337179"/>
      <w:bookmarkStart w:id="335" w:name="_Toc37769164"/>
      <w:bookmarkStart w:id="336" w:name="_Toc54358041"/>
      <w:bookmarkStart w:id="337" w:name="_Toc70333362"/>
      <w:r>
        <w:t>4.1  Hr</w:t>
      </w:r>
      <w:r w:rsidR="009E6176">
        <w:t>ubé nové pracovné miesto</w:t>
      </w:r>
      <w:r w:rsidR="00B03E6D">
        <w:t xml:space="preserve"> – nárast zamestnanosti v podporovaných podnikoch</w:t>
      </w:r>
      <w:r w:rsidR="009E6176">
        <w:t xml:space="preserve"> (P0091)</w:t>
      </w:r>
      <w:bookmarkEnd w:id="332"/>
      <w:bookmarkEnd w:id="333"/>
      <w:bookmarkEnd w:id="334"/>
      <w:bookmarkEnd w:id="335"/>
      <w:bookmarkEnd w:id="336"/>
      <w:bookmarkEnd w:id="337"/>
    </w:p>
    <w:p w14:paraId="5E2E22C0" w14:textId="77777777" w:rsidR="009E6176" w:rsidRPr="002C11D8" w:rsidRDefault="009E6176" w:rsidP="009E6176">
      <w:pPr>
        <w:pStyle w:val="Zkladntext"/>
        <w:rPr>
          <w:sz w:val="24"/>
          <w:lang w:val="sk-SK"/>
        </w:rPr>
      </w:pPr>
      <w:r w:rsidRPr="002C11D8">
        <w:rPr>
          <w:b/>
          <w:sz w:val="24"/>
          <w:lang w:val="sk-SK"/>
        </w:rPr>
        <w:t>Podrobná charakteristika</w:t>
      </w:r>
    </w:p>
    <w:p w14:paraId="2AF818FC" w14:textId="77777777" w:rsidR="009E6176" w:rsidRPr="002C11D8" w:rsidRDefault="009E6176" w:rsidP="009E6176">
      <w:pPr>
        <w:pStyle w:val="Zkladntext"/>
        <w:rPr>
          <w:sz w:val="24"/>
          <w:lang w:val="sk-SK"/>
        </w:rPr>
      </w:pPr>
      <w:r w:rsidRPr="002C11D8">
        <w:rPr>
          <w:sz w:val="24"/>
          <w:lang w:val="sk-SK"/>
        </w:rPr>
        <w:t xml:space="preserve">Za </w:t>
      </w:r>
      <w:r w:rsidRPr="002C11D8">
        <w:rPr>
          <w:b/>
          <w:sz w:val="24"/>
          <w:lang w:val="sk-SK"/>
        </w:rPr>
        <w:t>hrubé nové pracovné miesto</w:t>
      </w:r>
      <w:r w:rsidRPr="002C11D8">
        <w:rPr>
          <w:sz w:val="24"/>
          <w:lang w:val="sk-SK"/>
        </w:rPr>
        <w:t xml:space="preserve"> sa považuje také pracovné miesto, ktoré:</w:t>
      </w:r>
    </w:p>
    <w:p w14:paraId="0AE35158" w14:textId="77777777" w:rsidR="009E6176" w:rsidRPr="002C11D8" w:rsidRDefault="009E6176" w:rsidP="0037616C">
      <w:pPr>
        <w:pStyle w:val="Zkladntext"/>
        <w:numPr>
          <w:ilvl w:val="0"/>
          <w:numId w:val="3"/>
        </w:numPr>
        <w:ind w:left="313"/>
        <w:rPr>
          <w:sz w:val="24"/>
          <w:lang w:val="sk-SK"/>
        </w:rPr>
      </w:pPr>
      <w:r w:rsidRPr="002C11D8">
        <w:rPr>
          <w:b/>
          <w:sz w:val="24"/>
          <w:lang w:val="sk-SK"/>
        </w:rPr>
        <w:lastRenderedPageBreak/>
        <w:t>neexistovalo</w:t>
      </w:r>
      <w:r w:rsidRPr="002C11D8">
        <w:rPr>
          <w:sz w:val="24"/>
          <w:lang w:val="sk-SK"/>
        </w:rPr>
        <w:t xml:space="preserve"> pred realizáciou podporeného projektu a </w:t>
      </w:r>
      <w:r w:rsidRPr="002C11D8">
        <w:rPr>
          <w:b/>
          <w:sz w:val="24"/>
          <w:lang w:val="sk-SK"/>
        </w:rPr>
        <w:t>vzniklo len v jeho dôsledku</w:t>
      </w:r>
      <w:r w:rsidRPr="002C11D8">
        <w:rPr>
          <w:sz w:val="24"/>
          <w:lang w:val="sk-SK"/>
        </w:rPr>
        <w:t xml:space="preserve"> (za takéto pracovné miesto sa nepovažuje také miesto, ktoré existovalo ešte pred realizáciou podporeného projektu, ale bolo neobsadené)</w:t>
      </w:r>
      <w:r w:rsidRPr="002C11D8">
        <w:rPr>
          <w:rStyle w:val="Odkaznapoznmkupodiarou"/>
          <w:sz w:val="24"/>
          <w:lang w:val="sk-SK"/>
        </w:rPr>
        <w:footnoteReference w:id="8"/>
      </w:r>
      <w:r w:rsidRPr="002C11D8">
        <w:rPr>
          <w:sz w:val="24"/>
          <w:lang w:val="sk-SK"/>
        </w:rPr>
        <w:t>;</w:t>
      </w:r>
    </w:p>
    <w:p w14:paraId="4DB44F9F" w14:textId="5387E209" w:rsidR="009E6176" w:rsidRPr="002C11D8" w:rsidRDefault="009E6176" w:rsidP="0037616C">
      <w:pPr>
        <w:pStyle w:val="Zkladntext"/>
        <w:numPr>
          <w:ilvl w:val="0"/>
          <w:numId w:val="3"/>
        </w:numPr>
        <w:ind w:left="313"/>
        <w:rPr>
          <w:sz w:val="24"/>
          <w:lang w:val="sk-SK"/>
        </w:rPr>
      </w:pPr>
      <w:r w:rsidRPr="002C11D8">
        <w:rPr>
          <w:sz w:val="24"/>
          <w:lang w:val="sk-SK"/>
        </w:rPr>
        <w:t>sa obsadzuje na základe pracovného alebo iného obdobného pomeru (na dobu neurčitú alebo na dobu určitú) alebo iného právneho vzťahu</w:t>
      </w:r>
      <w:r w:rsidRPr="002C11D8">
        <w:rPr>
          <w:rStyle w:val="Odkaznapoznmkupodiarou"/>
          <w:sz w:val="24"/>
          <w:lang w:val="sk-SK"/>
        </w:rPr>
        <w:footnoteReference w:id="9"/>
      </w:r>
      <w:r w:rsidRPr="002C11D8">
        <w:rPr>
          <w:sz w:val="24"/>
          <w:lang w:val="sk-SK"/>
        </w:rPr>
        <w:t xml:space="preserve"> ustanoveného osobitnými právnymi predpismi;</w:t>
      </w:r>
    </w:p>
    <w:p w14:paraId="195F5883" w14:textId="77777777" w:rsidR="009E6176" w:rsidRPr="002C11D8" w:rsidRDefault="009E6176" w:rsidP="0037616C">
      <w:pPr>
        <w:pStyle w:val="Zkladntext"/>
        <w:numPr>
          <w:ilvl w:val="0"/>
          <w:numId w:val="3"/>
        </w:numPr>
        <w:ind w:left="313"/>
        <w:rPr>
          <w:sz w:val="24"/>
          <w:lang w:val="sk-SK"/>
        </w:rPr>
      </w:pPr>
      <w:r w:rsidRPr="002C11D8">
        <w:rPr>
          <w:sz w:val="24"/>
          <w:lang w:val="sk-SK"/>
        </w:rPr>
        <w:t>môže mať charakter plného alebo čiastkového pracovného úväzku v zmysle osobitných právnych predpisov;</w:t>
      </w:r>
    </w:p>
    <w:p w14:paraId="79D35395" w14:textId="77777777" w:rsidR="009E6176" w:rsidRPr="002C11D8" w:rsidRDefault="009E6176" w:rsidP="0037616C">
      <w:pPr>
        <w:pStyle w:val="Zkladntext"/>
        <w:numPr>
          <w:ilvl w:val="0"/>
          <w:numId w:val="3"/>
        </w:numPr>
        <w:ind w:left="313"/>
        <w:rPr>
          <w:sz w:val="24"/>
          <w:lang w:val="sk-SK"/>
        </w:rPr>
      </w:pPr>
      <w:r w:rsidRPr="002C11D8">
        <w:rPr>
          <w:sz w:val="24"/>
          <w:lang w:val="sk-SK"/>
        </w:rPr>
        <w:t>pokiaľ je vytvorené ako sezónne pracovné miesto, musí sa sezónne opakovať jeho obsadenie</w:t>
      </w:r>
      <w:r w:rsidRPr="002C11D8">
        <w:rPr>
          <w:rStyle w:val="Odkaznapoznmkupodiarou"/>
          <w:sz w:val="24"/>
          <w:lang w:val="sk-SK"/>
        </w:rPr>
        <w:footnoteReference w:id="10"/>
      </w:r>
      <w:r w:rsidRPr="002C11D8">
        <w:rPr>
          <w:sz w:val="24"/>
          <w:lang w:val="sk-SK"/>
        </w:rPr>
        <w:t>;</w:t>
      </w:r>
    </w:p>
    <w:p w14:paraId="3B3A6B99" w14:textId="77777777" w:rsidR="009E6176" w:rsidRPr="002C11D8" w:rsidRDefault="009E6176" w:rsidP="0037616C">
      <w:pPr>
        <w:pStyle w:val="Zkladntext"/>
        <w:numPr>
          <w:ilvl w:val="0"/>
          <w:numId w:val="3"/>
        </w:numPr>
        <w:ind w:left="313"/>
        <w:rPr>
          <w:sz w:val="24"/>
          <w:lang w:val="sk-SK"/>
        </w:rPr>
      </w:pPr>
      <w:r w:rsidRPr="002C11D8">
        <w:rPr>
          <w:sz w:val="24"/>
          <w:lang w:val="sk-SK"/>
        </w:rPr>
        <w:t>môže byť vykonávané aj ako slobodné povolanie (platí pre IROP);</w:t>
      </w:r>
    </w:p>
    <w:p w14:paraId="4B3E98C9" w14:textId="506E71A8" w:rsidR="009E6176" w:rsidRPr="002C11D8" w:rsidRDefault="009E6176" w:rsidP="0037616C">
      <w:pPr>
        <w:pStyle w:val="Zkladntext"/>
        <w:numPr>
          <w:ilvl w:val="0"/>
          <w:numId w:val="3"/>
        </w:numPr>
        <w:ind w:left="313"/>
        <w:rPr>
          <w:sz w:val="24"/>
          <w:lang w:val="sk-SK"/>
        </w:rPr>
      </w:pPr>
      <w:r w:rsidRPr="002C11D8">
        <w:rPr>
          <w:sz w:val="24"/>
          <w:lang w:val="sk-SK"/>
        </w:rPr>
        <w:t>je pracovným miestom, ktoré sa obsadzuje zamestnancom prijímateľa alebo partnera projektu alebo tretieho subjektu (napr. agentúra dočasného zamestnávania), pokiaľ toto vzniklo vďaka projektu;</w:t>
      </w:r>
    </w:p>
    <w:p w14:paraId="3B782672" w14:textId="77777777" w:rsidR="009E6176" w:rsidRPr="002C11D8" w:rsidRDefault="009E6176" w:rsidP="0037616C">
      <w:pPr>
        <w:pStyle w:val="Zkladntext"/>
        <w:numPr>
          <w:ilvl w:val="0"/>
          <w:numId w:val="3"/>
        </w:numPr>
        <w:ind w:left="313"/>
        <w:rPr>
          <w:sz w:val="24"/>
          <w:lang w:val="sk-SK"/>
        </w:rPr>
      </w:pPr>
      <w:r w:rsidRPr="002C11D8">
        <w:rPr>
          <w:sz w:val="24"/>
          <w:lang w:val="sk-SK"/>
        </w:rPr>
        <w:t>nie je obsadené zamestnancami subjektu prijímateľa alebo partnera projektu, ktorí zodpovedajú výlučne za implementáciu a riadenie projektu;</w:t>
      </w:r>
    </w:p>
    <w:p w14:paraId="0B67AB93" w14:textId="77777777" w:rsidR="009E6176" w:rsidRPr="002C11D8" w:rsidRDefault="009E6176" w:rsidP="0037616C">
      <w:pPr>
        <w:pStyle w:val="Zkladntext"/>
        <w:numPr>
          <w:ilvl w:val="0"/>
          <w:numId w:val="3"/>
        </w:numPr>
        <w:ind w:left="313"/>
        <w:rPr>
          <w:sz w:val="24"/>
        </w:rPr>
      </w:pPr>
      <w:r w:rsidRPr="002C11D8">
        <w:rPr>
          <w:sz w:val="24"/>
          <w:lang w:val="sk-SK"/>
        </w:rPr>
        <w:t>musí spôsobiť zvýšenie zamestnanosti v podniku.</w:t>
      </w:r>
    </w:p>
    <w:p w14:paraId="2587E323" w14:textId="77777777" w:rsidR="00EF58C8" w:rsidRPr="009B1F89" w:rsidRDefault="00EF58C8" w:rsidP="009B1F89">
      <w:pPr>
        <w:pStyle w:val="Zkladntext"/>
        <w:rPr>
          <w:b/>
          <w:sz w:val="24"/>
        </w:rPr>
      </w:pPr>
    </w:p>
    <w:p w14:paraId="309683B7" w14:textId="07E2DEBE" w:rsidR="009E6176" w:rsidRPr="002C11D8" w:rsidRDefault="009E6176" w:rsidP="009E6176">
      <w:pPr>
        <w:pStyle w:val="Zkladntext"/>
        <w:rPr>
          <w:b/>
          <w:sz w:val="24"/>
          <w:lang w:val="sk-SK"/>
        </w:rPr>
      </w:pPr>
      <w:r w:rsidRPr="002C11D8">
        <w:rPr>
          <w:b/>
          <w:sz w:val="24"/>
          <w:lang w:val="sk-SK"/>
        </w:rPr>
        <w:t>Spôsob vykazovania P0091</w:t>
      </w:r>
    </w:p>
    <w:p w14:paraId="1947C605" w14:textId="3BC10B22" w:rsidR="009E6176" w:rsidRPr="002C11D8" w:rsidRDefault="009E6176" w:rsidP="0037616C">
      <w:pPr>
        <w:pStyle w:val="Zkladntext"/>
        <w:numPr>
          <w:ilvl w:val="0"/>
          <w:numId w:val="4"/>
        </w:numPr>
        <w:rPr>
          <w:sz w:val="24"/>
          <w:lang w:val="sk-SK"/>
        </w:rPr>
      </w:pPr>
      <w:r w:rsidRPr="002C11D8">
        <w:rPr>
          <w:sz w:val="24"/>
          <w:lang w:val="sk-SK"/>
        </w:rPr>
        <w:t xml:space="preserve">Vykazovanie sa vykonáva prostredníctvom nástrojov monitorovania v zmysle Systému riadenia EŠIF (výročná/záverečná </w:t>
      </w:r>
      <w:r w:rsidR="00F07BA2" w:rsidRPr="002C11D8">
        <w:rPr>
          <w:sz w:val="24"/>
          <w:lang w:val="sk-SK"/>
        </w:rPr>
        <w:t>MS</w:t>
      </w:r>
      <w:r w:rsidRPr="002C11D8">
        <w:rPr>
          <w:sz w:val="24"/>
          <w:lang w:val="sk-SK"/>
        </w:rPr>
        <w:t xml:space="preserve">, resp. </w:t>
      </w:r>
      <w:r w:rsidR="00382B61">
        <w:rPr>
          <w:sz w:val="24"/>
          <w:lang w:val="sk-SK"/>
        </w:rPr>
        <w:t>d</w:t>
      </w:r>
      <w:r w:rsidRPr="002C11D8">
        <w:rPr>
          <w:sz w:val="24"/>
          <w:lang w:val="sk-SK"/>
        </w:rPr>
        <w:t>oplňujúce monitorovacie údaj</w:t>
      </w:r>
      <w:r w:rsidR="0047010C">
        <w:rPr>
          <w:sz w:val="24"/>
          <w:lang w:val="sk-SK"/>
        </w:rPr>
        <w:t>e</w:t>
      </w:r>
      <w:r w:rsidRPr="002C11D8">
        <w:rPr>
          <w:sz w:val="24"/>
          <w:lang w:val="sk-SK"/>
        </w:rPr>
        <w:t xml:space="preserve"> k </w:t>
      </w:r>
      <w:r w:rsidR="00763AC4">
        <w:rPr>
          <w:sz w:val="24"/>
          <w:lang w:val="sk-SK"/>
        </w:rPr>
        <w:t> </w:t>
      </w:r>
      <w:r w:rsidR="00A80AE4">
        <w:rPr>
          <w:sz w:val="24"/>
          <w:lang w:val="sk-SK"/>
        </w:rPr>
        <w:t>ŽoP</w:t>
      </w:r>
      <w:r w:rsidR="00763AC4">
        <w:rPr>
          <w:sz w:val="24"/>
          <w:lang w:val="sk-SK"/>
        </w:rPr>
        <w:t>, mimoriadna MS</w:t>
      </w:r>
      <w:r w:rsidRPr="002C11D8">
        <w:rPr>
          <w:sz w:val="24"/>
          <w:lang w:val="sk-SK"/>
        </w:rPr>
        <w:t xml:space="preserve"> a následná </w:t>
      </w:r>
      <w:r w:rsidR="00F07BA2" w:rsidRPr="002C11D8">
        <w:rPr>
          <w:sz w:val="24"/>
          <w:lang w:val="sk-SK"/>
        </w:rPr>
        <w:t>MS</w:t>
      </w:r>
      <w:r w:rsidRPr="002C11D8">
        <w:rPr>
          <w:sz w:val="24"/>
          <w:lang w:val="sk-SK"/>
        </w:rPr>
        <w:t>).</w:t>
      </w:r>
    </w:p>
    <w:p w14:paraId="71846CAE" w14:textId="305E1CE6" w:rsidR="009E6176" w:rsidRPr="002C11D8" w:rsidRDefault="009E6176" w:rsidP="009E6176">
      <w:pPr>
        <w:pStyle w:val="Zkladntext"/>
        <w:ind w:left="720"/>
        <w:rPr>
          <w:sz w:val="24"/>
          <w:lang w:val="sk-SK"/>
        </w:rPr>
      </w:pPr>
      <w:r w:rsidRPr="002C11D8">
        <w:rPr>
          <w:sz w:val="24"/>
          <w:lang w:val="sk-SK"/>
        </w:rPr>
        <w:t xml:space="preserve">Naplnenie cieľovej hodnoty sa posudzuje podľa hodnoty vykazovanej v záverečnej </w:t>
      </w:r>
      <w:r w:rsidR="00F07BA2" w:rsidRPr="002C11D8">
        <w:rPr>
          <w:sz w:val="24"/>
          <w:lang w:val="sk-SK"/>
        </w:rPr>
        <w:t>MS</w:t>
      </w:r>
      <w:r w:rsidR="000369B3">
        <w:rPr>
          <w:sz w:val="24"/>
          <w:lang w:val="sk-SK"/>
        </w:rPr>
        <w:t xml:space="preserve"> alebo v </w:t>
      </w:r>
      <w:r w:rsidR="00323B43">
        <w:rPr>
          <w:sz w:val="24"/>
          <w:lang w:val="sk-SK"/>
        </w:rPr>
        <w:t xml:space="preserve">1. </w:t>
      </w:r>
      <w:r w:rsidR="002741B0">
        <w:rPr>
          <w:sz w:val="24"/>
          <w:lang w:val="sk-SK"/>
        </w:rPr>
        <w:t>následnej MS</w:t>
      </w:r>
      <w:r w:rsidR="00E92164" w:rsidRPr="006A65D0">
        <w:rPr>
          <w:sz w:val="24"/>
          <w:szCs w:val="24"/>
          <w:lang w:val="sk-SK"/>
        </w:rPr>
        <w:t>.</w:t>
      </w:r>
    </w:p>
    <w:p w14:paraId="004A3844" w14:textId="50078F57" w:rsidR="009E6176" w:rsidRPr="002C11D8" w:rsidRDefault="009E6176" w:rsidP="009E6176">
      <w:pPr>
        <w:pStyle w:val="Zkladntext"/>
        <w:ind w:left="720"/>
        <w:rPr>
          <w:sz w:val="24"/>
          <w:lang w:val="sk-SK"/>
        </w:rPr>
      </w:pPr>
      <w:r w:rsidRPr="002C11D8">
        <w:rPr>
          <w:sz w:val="24"/>
          <w:lang w:val="sk-SK"/>
        </w:rPr>
        <w:t xml:space="preserve">V rámci následných </w:t>
      </w:r>
      <w:r w:rsidR="00F07BA2" w:rsidRPr="002C11D8">
        <w:rPr>
          <w:sz w:val="24"/>
          <w:lang w:val="sk-SK"/>
        </w:rPr>
        <w:t>MS</w:t>
      </w:r>
      <w:r w:rsidRPr="002C11D8">
        <w:rPr>
          <w:sz w:val="24"/>
          <w:lang w:val="sk-SK"/>
        </w:rPr>
        <w:t xml:space="preserve"> sa monitorujú len tie pracovné miesta, ktoré boli vykázané v záverečnej </w:t>
      </w:r>
      <w:r w:rsidR="00F07BA2" w:rsidRPr="002C11D8">
        <w:rPr>
          <w:sz w:val="24"/>
          <w:lang w:val="sk-SK"/>
        </w:rPr>
        <w:t>MS</w:t>
      </w:r>
      <w:r w:rsidR="00323B43">
        <w:rPr>
          <w:sz w:val="24"/>
          <w:lang w:val="sk-SK"/>
        </w:rPr>
        <w:t>/1. následnej MS</w:t>
      </w:r>
      <w:r w:rsidRPr="002C11D8">
        <w:rPr>
          <w:sz w:val="24"/>
          <w:lang w:val="sk-SK"/>
        </w:rPr>
        <w:t>, a to už bez ohľadu na zmenu celkovej zamestnanosti v podniku v danom monitorovanom období. Za kumulatívnu hodnotu v</w:t>
      </w:r>
      <w:r w:rsidR="00323B43">
        <w:rPr>
          <w:sz w:val="24"/>
          <w:lang w:val="sk-SK"/>
        </w:rPr>
        <w:t xml:space="preserve">  </w:t>
      </w:r>
      <w:r w:rsidR="00F07BA2" w:rsidRPr="002C11D8">
        <w:rPr>
          <w:sz w:val="24"/>
          <w:lang w:val="sk-SK"/>
        </w:rPr>
        <w:t xml:space="preserve">následnej </w:t>
      </w:r>
      <w:r w:rsidRPr="002C11D8">
        <w:rPr>
          <w:sz w:val="24"/>
          <w:lang w:val="sk-SK"/>
        </w:rPr>
        <w:t>MS sa uvádza kumulatívna hodnota uvedená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za ročnú hodnotu v</w:t>
      </w:r>
      <w:r w:rsidR="00F07BA2" w:rsidRPr="002C11D8">
        <w:rPr>
          <w:sz w:val="24"/>
          <w:lang w:val="sk-SK"/>
        </w:rPr>
        <w:t xml:space="preserve"> následnej </w:t>
      </w:r>
      <w:r w:rsidRPr="002C11D8">
        <w:rPr>
          <w:sz w:val="24"/>
          <w:lang w:val="sk-SK"/>
        </w:rPr>
        <w:t>MS sa uvádza počet tých pracovných miest, ktoré boli vykázané v</w:t>
      </w:r>
      <w:r w:rsidR="00F07BA2" w:rsidRPr="002C11D8">
        <w:rPr>
          <w:sz w:val="24"/>
          <w:lang w:val="sk-SK"/>
        </w:rPr>
        <w:t xml:space="preserve"> záverečnej </w:t>
      </w:r>
      <w:r w:rsidRPr="002C11D8">
        <w:rPr>
          <w:sz w:val="24"/>
          <w:lang w:val="sk-SK"/>
        </w:rPr>
        <w:t>MS</w:t>
      </w:r>
      <w:r w:rsidR="00323B43">
        <w:rPr>
          <w:sz w:val="24"/>
          <w:lang w:val="sk-SK"/>
        </w:rPr>
        <w:t>/1. následnej MS</w:t>
      </w:r>
      <w:r w:rsidRPr="002C11D8">
        <w:rPr>
          <w:sz w:val="24"/>
          <w:lang w:val="sk-SK"/>
        </w:rPr>
        <w:t xml:space="preserve"> a zároveň boli udržané v monitorovanom období. </w:t>
      </w:r>
    </w:p>
    <w:p w14:paraId="3A5D2F4B" w14:textId="4D12D7CB" w:rsidR="009E6176" w:rsidRPr="002C11D8" w:rsidRDefault="009E6176" w:rsidP="0037616C">
      <w:pPr>
        <w:pStyle w:val="Zkladntext"/>
        <w:numPr>
          <w:ilvl w:val="0"/>
          <w:numId w:val="4"/>
        </w:numPr>
        <w:rPr>
          <w:sz w:val="24"/>
          <w:lang w:val="sk-SK"/>
        </w:rPr>
      </w:pPr>
      <w:r w:rsidRPr="002C11D8">
        <w:rPr>
          <w:sz w:val="24"/>
          <w:lang w:val="sk-SK"/>
        </w:rPr>
        <w:t>Mernou jednotkou je „FTE“ (ekvivalent plného pracovného úväzku). Z toho dôvodu sa pracovné miesta prepočítavajú na FTE podľa stanovenej metodiky v </w:t>
      </w:r>
      <w:r w:rsidR="005F4B08" w:rsidRPr="002C11D8">
        <w:rPr>
          <w:sz w:val="24"/>
          <w:lang w:val="sk-SK"/>
        </w:rPr>
        <w:t>kapitole 2 tejto prílohy</w:t>
      </w:r>
      <w:r w:rsidRPr="002C11D8">
        <w:rPr>
          <w:sz w:val="24"/>
          <w:lang w:val="sk-SK"/>
        </w:rPr>
        <w:t>.</w:t>
      </w:r>
    </w:p>
    <w:p w14:paraId="23EC18A1" w14:textId="6F0643A2" w:rsidR="009E6176" w:rsidRPr="002C11D8" w:rsidRDefault="009E6176" w:rsidP="0037616C">
      <w:pPr>
        <w:pStyle w:val="Zkladntext"/>
        <w:numPr>
          <w:ilvl w:val="0"/>
          <w:numId w:val="4"/>
        </w:numPr>
        <w:rPr>
          <w:sz w:val="24"/>
          <w:lang w:val="sk-SK"/>
        </w:rPr>
      </w:pPr>
      <w:r w:rsidRPr="002C11D8">
        <w:rPr>
          <w:b/>
          <w:sz w:val="24"/>
          <w:lang w:val="sk-SK"/>
        </w:rPr>
        <w:lastRenderedPageBreak/>
        <w:t>Vykazujú sa hrubé nové pracovné miesta, ktoré boli vytvorené priamo vďaka projektu, znížené o pracovné miesta, ktoré zanikli v dôsledku projektu, v deň vykazovania</w:t>
      </w:r>
      <w:r w:rsidRPr="002C11D8">
        <w:rPr>
          <w:rStyle w:val="Odkaznapoznmkupodiarou"/>
          <w:b/>
          <w:sz w:val="24"/>
          <w:lang w:val="sk-SK"/>
        </w:rPr>
        <w:footnoteReference w:id="11"/>
      </w:r>
      <w:r w:rsidRPr="002C11D8">
        <w:rPr>
          <w:b/>
          <w:sz w:val="24"/>
          <w:lang w:val="sk-SK"/>
        </w:rPr>
        <w:t xml:space="preserve"> sú obsadené</w:t>
      </w:r>
      <w:r w:rsidRPr="002C11D8">
        <w:rPr>
          <w:rStyle w:val="Odkaznapoznmkupodiarou"/>
          <w:b/>
          <w:sz w:val="24"/>
          <w:lang w:val="sk-SK"/>
        </w:rPr>
        <w:footnoteReference w:id="12"/>
      </w:r>
      <w:r w:rsidRPr="002C11D8">
        <w:rPr>
          <w:b/>
          <w:sz w:val="24"/>
          <w:lang w:val="sk-SK"/>
        </w:rPr>
        <w:t>, a za podmienky, že v podporenom podniku došlo k nárastu celkovej zamestnanosti.</w:t>
      </w:r>
      <w:r w:rsidRPr="002C11D8">
        <w:rPr>
          <w:sz w:val="24"/>
          <w:lang w:val="sk-SK"/>
        </w:rPr>
        <w:t xml:space="preserve"> Nárastom celkovej zamestnanosti v podniku sa myslí </w:t>
      </w:r>
      <w:r w:rsidRPr="002C11D8">
        <w:rPr>
          <w:b/>
          <w:sz w:val="24"/>
          <w:lang w:val="sk-SK"/>
        </w:rPr>
        <w:t xml:space="preserve">rozdiel koncového a východiskového </w:t>
      </w:r>
      <w:r w:rsidRPr="002C11D8">
        <w:rPr>
          <w:sz w:val="24"/>
          <w:lang w:val="sk-SK"/>
        </w:rPr>
        <w:t>stavu evidovaného počtu pracovníkov</w:t>
      </w:r>
      <w:r w:rsidRPr="002C11D8">
        <w:rPr>
          <w:rStyle w:val="Odkaznapoznmkupodiarou"/>
          <w:sz w:val="24"/>
          <w:lang w:val="sk-SK"/>
        </w:rPr>
        <w:footnoteReference w:id="13"/>
      </w:r>
      <w:r w:rsidRPr="002C11D8">
        <w:rPr>
          <w:sz w:val="24"/>
          <w:lang w:val="sk-SK"/>
        </w:rPr>
        <w:t xml:space="preserve">, pričom tento rozdiel </w:t>
      </w:r>
      <w:r w:rsidRPr="002C11D8">
        <w:rPr>
          <w:b/>
          <w:sz w:val="24"/>
          <w:lang w:val="sk-SK"/>
        </w:rPr>
        <w:t>musí byť vyšší ako 0</w:t>
      </w:r>
      <w:r w:rsidRPr="002C11D8">
        <w:rPr>
          <w:sz w:val="24"/>
          <w:lang w:val="sk-SK"/>
        </w:rPr>
        <w:t>:</w:t>
      </w:r>
    </w:p>
    <w:p w14:paraId="3379AC2F" w14:textId="6CBCBC74" w:rsidR="009E6176" w:rsidRPr="002C11D8" w:rsidRDefault="009E6176" w:rsidP="0037616C">
      <w:pPr>
        <w:pStyle w:val="Zkladntext"/>
        <w:numPr>
          <w:ilvl w:val="1"/>
          <w:numId w:val="4"/>
        </w:numPr>
        <w:rPr>
          <w:sz w:val="24"/>
          <w:lang w:val="sk-SK"/>
        </w:rPr>
      </w:pPr>
      <w:r w:rsidRPr="002C11D8">
        <w:rPr>
          <w:sz w:val="24"/>
          <w:lang w:val="sk-SK"/>
        </w:rPr>
        <w:t xml:space="preserve">za východiskovú hodnotu počtu zamestnancov sa považuje počet evidovaného počtu pracovníkov k poslednému dňu v mesiaci predchádzajúcemu mesiacu podania </w:t>
      </w:r>
      <w:r w:rsidR="007020CA">
        <w:rPr>
          <w:sz w:val="24"/>
          <w:lang w:val="sk-SK"/>
        </w:rPr>
        <w:t>ŽoNFP</w:t>
      </w:r>
      <w:r w:rsidR="00AE63D6">
        <w:rPr>
          <w:sz w:val="24"/>
          <w:lang w:val="sk-SK"/>
        </w:rPr>
        <w:t xml:space="preserve"> (alebo k inému termínu, ktorý RO stanoví vo svojej riadiacej dokumentácii, musí však zahŕňať obdobie pred začiatkom realizácie projektu)</w:t>
      </w:r>
      <w:r w:rsidRPr="00955F59">
        <w:rPr>
          <w:sz w:val="24"/>
          <w:lang w:val="sk-SK"/>
        </w:rPr>
        <w:t>;</w:t>
      </w:r>
    </w:p>
    <w:p w14:paraId="5DCF5CCA" w14:textId="25877E25" w:rsidR="009E6176" w:rsidRPr="002C11D8" w:rsidRDefault="009E6176" w:rsidP="0037616C">
      <w:pPr>
        <w:pStyle w:val="Zkladntext"/>
        <w:numPr>
          <w:ilvl w:val="1"/>
          <w:numId w:val="4"/>
        </w:numPr>
        <w:rPr>
          <w:sz w:val="24"/>
          <w:lang w:val="sk-SK"/>
        </w:rPr>
      </w:pPr>
      <w:r w:rsidRPr="002C11D8">
        <w:rPr>
          <w:sz w:val="24"/>
          <w:lang w:val="sk-SK"/>
        </w:rPr>
        <w:t xml:space="preserve">za koncovú hodnotu počtu zamestnancov sa považuje počet evidovaného počtu pracovníkov </w:t>
      </w:r>
      <w:r w:rsidR="00E24DCB">
        <w:rPr>
          <w:sz w:val="24"/>
          <w:lang w:val="sk-SK"/>
        </w:rPr>
        <w:t>podľa stanoveného času plnenia</w:t>
      </w:r>
      <w:r w:rsidR="002A5570">
        <w:rPr>
          <w:sz w:val="24"/>
          <w:lang w:val="sk-SK"/>
        </w:rPr>
        <w:t xml:space="preserve"> MU</w:t>
      </w:r>
      <w:r w:rsidR="00E24DCB">
        <w:rPr>
          <w:sz w:val="24"/>
          <w:lang w:val="sk-SK"/>
        </w:rPr>
        <w:t xml:space="preserve"> pre daný projekt</w:t>
      </w:r>
      <w:r w:rsidRPr="002C11D8">
        <w:rPr>
          <w:sz w:val="24"/>
          <w:lang w:val="sk-SK"/>
        </w:rPr>
        <w:t>.</w:t>
      </w:r>
    </w:p>
    <w:p w14:paraId="7727A9CA" w14:textId="77777777" w:rsidR="009E6176" w:rsidRPr="002C11D8" w:rsidRDefault="009E6176" w:rsidP="0037616C">
      <w:pPr>
        <w:pStyle w:val="Zkladntext"/>
        <w:numPr>
          <w:ilvl w:val="0"/>
          <w:numId w:val="4"/>
        </w:numPr>
        <w:rPr>
          <w:sz w:val="24"/>
          <w:lang w:val="sk-SK"/>
        </w:rPr>
      </w:pPr>
      <w:r w:rsidRPr="002C11D8">
        <w:rPr>
          <w:b/>
          <w:sz w:val="24"/>
          <w:lang w:val="sk-SK"/>
        </w:rPr>
        <w:t>Ak sa celková zamestnanosť v podniku nezvýši</w:t>
      </w:r>
      <w:r w:rsidRPr="002C11D8">
        <w:rPr>
          <w:sz w:val="24"/>
          <w:lang w:val="sk-SK"/>
        </w:rPr>
        <w:t xml:space="preserve">, vykázaná hodnota sa rovná </w:t>
      </w:r>
      <w:r w:rsidRPr="002C11D8">
        <w:rPr>
          <w:b/>
          <w:sz w:val="24"/>
          <w:lang w:val="sk-SK"/>
        </w:rPr>
        <w:t>nule</w:t>
      </w:r>
      <w:r w:rsidRPr="002C11D8">
        <w:rPr>
          <w:sz w:val="24"/>
          <w:lang w:val="sk-SK"/>
        </w:rPr>
        <w:t xml:space="preserve"> – považuje sa za preskupenie, nie za zvýšenie.</w:t>
      </w:r>
    </w:p>
    <w:p w14:paraId="47A9A69D" w14:textId="77777777" w:rsidR="009E6176" w:rsidRPr="002C11D8" w:rsidRDefault="009E6176" w:rsidP="0037616C">
      <w:pPr>
        <w:pStyle w:val="Zkladntext"/>
        <w:numPr>
          <w:ilvl w:val="0"/>
          <w:numId w:val="4"/>
        </w:numPr>
        <w:rPr>
          <w:sz w:val="24"/>
          <w:lang w:val="sk-SK"/>
        </w:rPr>
      </w:pPr>
      <w:r w:rsidRPr="002C11D8">
        <w:rPr>
          <w:sz w:val="24"/>
          <w:lang w:val="sk-SK"/>
        </w:rPr>
        <w:t xml:space="preserve">Údaje podnikov, ktoré </w:t>
      </w:r>
      <w:r w:rsidRPr="002C11D8">
        <w:rPr>
          <w:b/>
          <w:sz w:val="24"/>
          <w:lang w:val="sk-SK"/>
        </w:rPr>
        <w:t xml:space="preserve">zbankrotovali </w:t>
      </w:r>
      <w:r w:rsidRPr="002C11D8">
        <w:rPr>
          <w:sz w:val="24"/>
          <w:lang w:val="sk-SK"/>
        </w:rPr>
        <w:t xml:space="preserve">(sú v konkurznom konaní), sa zaevidujú ako </w:t>
      </w:r>
      <w:r w:rsidRPr="002C11D8">
        <w:rPr>
          <w:b/>
          <w:sz w:val="24"/>
          <w:lang w:val="sk-SK"/>
        </w:rPr>
        <w:t>nulový</w:t>
      </w:r>
      <w:r w:rsidRPr="002C11D8">
        <w:rPr>
          <w:sz w:val="24"/>
          <w:lang w:val="sk-SK"/>
        </w:rPr>
        <w:t xml:space="preserve"> nárast zamestnanosti.</w:t>
      </w:r>
    </w:p>
    <w:p w14:paraId="5269B52B" w14:textId="09A5E469" w:rsidR="009E6176" w:rsidRDefault="00A76915" w:rsidP="0037616C">
      <w:pPr>
        <w:pStyle w:val="Zkladntext"/>
        <w:numPr>
          <w:ilvl w:val="0"/>
          <w:numId w:val="4"/>
        </w:numPr>
        <w:rPr>
          <w:sz w:val="24"/>
          <w:lang w:val="sk-SK"/>
        </w:rPr>
      </w:pPr>
      <w:r w:rsidRPr="002C11D8">
        <w:rPr>
          <w:sz w:val="24"/>
          <w:lang w:val="sk-SK"/>
        </w:rPr>
        <w:t xml:space="preserve">Pri výpočte východiskového ako aj koncového stavu zamestnanosti je potrebné </w:t>
      </w:r>
      <w:r w:rsidRPr="002C11D8">
        <w:rPr>
          <w:b/>
          <w:sz w:val="24"/>
          <w:lang w:val="sk-SK"/>
        </w:rPr>
        <w:t>zohľadniť započítavanie údajov za partnerský alebo prepojený podnik</w:t>
      </w:r>
      <w:r w:rsidRPr="002C11D8">
        <w:rPr>
          <w:sz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3C384665" w14:textId="63B51B5C" w:rsidR="00395CAB" w:rsidRDefault="00395CAB" w:rsidP="00395CAB">
      <w:pPr>
        <w:pStyle w:val="Zkladntext"/>
        <w:rPr>
          <w:sz w:val="24"/>
          <w:lang w:val="sk-SK"/>
        </w:rPr>
      </w:pPr>
    </w:p>
    <w:p w14:paraId="35E77CC0" w14:textId="77777777" w:rsidR="001D1B13" w:rsidRPr="002C11D8" w:rsidRDefault="001D1B13" w:rsidP="00395CAB">
      <w:pPr>
        <w:pStyle w:val="Zkladntext"/>
        <w:rPr>
          <w:sz w:val="24"/>
          <w:lang w:val="sk-SK"/>
        </w:rPr>
      </w:pPr>
    </w:p>
    <w:p w14:paraId="3C580E2F" w14:textId="77777777" w:rsidR="009E6176" w:rsidRPr="002C11D8" w:rsidRDefault="009E6176" w:rsidP="0037616C">
      <w:pPr>
        <w:pStyle w:val="Zkladntext"/>
        <w:numPr>
          <w:ilvl w:val="0"/>
          <w:numId w:val="4"/>
        </w:numPr>
        <w:rPr>
          <w:sz w:val="24"/>
          <w:lang w:val="sk-SK"/>
        </w:rPr>
      </w:pPr>
      <w:r w:rsidRPr="002C11D8">
        <w:rPr>
          <w:sz w:val="24"/>
          <w:lang w:val="sk-SK"/>
        </w:rPr>
        <w:t>Obsadenosť pracovného miesta sa deklaruje:</w:t>
      </w:r>
    </w:p>
    <w:p w14:paraId="1924F991" w14:textId="77777777" w:rsidR="009E6176" w:rsidRPr="002C11D8" w:rsidRDefault="009E6176" w:rsidP="0037616C">
      <w:pPr>
        <w:pStyle w:val="Zkladntext"/>
        <w:numPr>
          <w:ilvl w:val="1"/>
          <w:numId w:val="4"/>
        </w:numPr>
        <w:rPr>
          <w:sz w:val="24"/>
          <w:lang w:val="sk-SK"/>
        </w:rPr>
      </w:pPr>
      <w:r w:rsidRPr="002C11D8">
        <w:rPr>
          <w:sz w:val="24"/>
          <w:lang w:val="sk-SK"/>
        </w:rPr>
        <w:t xml:space="preserve">pokiaľ ide o pracovné miesto obsadené na základe pracovného pomeru alebo iného obdobného pomeru, uhradením poistných odvodov do Sociálnej </w:t>
      </w:r>
      <w:r w:rsidRPr="002C11D8">
        <w:rPr>
          <w:sz w:val="24"/>
          <w:lang w:val="sk-SK"/>
        </w:rPr>
        <w:lastRenderedPageBreak/>
        <w:t>poisťovne za zamestnanca na danom pracovnom mieste, a to v deň vykazovania pracovného miesta;</w:t>
      </w:r>
      <w:r w:rsidRPr="002C11D8">
        <w:rPr>
          <w:rStyle w:val="Odkaznapoznmkupodiarou"/>
          <w:sz w:val="24"/>
          <w:lang w:val="sk-SK"/>
        </w:rPr>
        <w:footnoteReference w:id="14"/>
      </w:r>
    </w:p>
    <w:p w14:paraId="3A86F702" w14:textId="3BF2886A" w:rsidR="009E6176" w:rsidRPr="002C11D8" w:rsidRDefault="009E6176" w:rsidP="0037616C">
      <w:pPr>
        <w:pStyle w:val="Zkladntext"/>
        <w:numPr>
          <w:ilvl w:val="1"/>
          <w:numId w:val="4"/>
        </w:numPr>
        <w:rPr>
          <w:sz w:val="24"/>
          <w:lang w:val="sk-SK"/>
        </w:rPr>
      </w:pPr>
      <w:r w:rsidRPr="002C11D8">
        <w:rPr>
          <w:sz w:val="24"/>
          <w:lang w:val="sk-SK"/>
        </w:rPr>
        <w:t>pokiaľ ide o SZČO, uhradením poistných odvodov do Sociálnej poisťovne, a to v deň vykazovania pracovného miesta; pokiaľ ide o začínajúceho živnostníka, kde platí pravidlo dobrovoľnosti odvodov do Sociálnej poisťovn</w:t>
      </w:r>
      <w:r w:rsidR="005F4B08" w:rsidRPr="002C11D8">
        <w:rPr>
          <w:sz w:val="24"/>
          <w:lang w:val="sk-SK"/>
        </w:rPr>
        <w:t>e</w:t>
      </w:r>
      <w:r w:rsidRPr="002C11D8">
        <w:rPr>
          <w:sz w:val="24"/>
          <w:lang w:val="sk-SK"/>
        </w:rPr>
        <w:t xml:space="preserve"> počas začiatočného obdobia trvania živnosti, obsadenosť pracovného miesta sa deklaruje odvodmi do zdravotnej poisťovn</w:t>
      </w:r>
      <w:r w:rsidR="005F4B08" w:rsidRPr="002C11D8">
        <w:rPr>
          <w:sz w:val="24"/>
          <w:lang w:val="sk-SK"/>
        </w:rPr>
        <w:t>e</w:t>
      </w:r>
      <w:r w:rsidRPr="002C11D8">
        <w:rPr>
          <w:sz w:val="24"/>
          <w:lang w:val="sk-SK"/>
        </w:rPr>
        <w:t>; výška odvodov musí byť rovná alebo vyššia zákonom stanovenej minimálnej výške odvodov;</w:t>
      </w:r>
    </w:p>
    <w:p w14:paraId="66BEDE91" w14:textId="77777777" w:rsidR="009E6176" w:rsidRPr="002C11D8" w:rsidRDefault="009E6176" w:rsidP="0037616C">
      <w:pPr>
        <w:pStyle w:val="Zkladntext"/>
        <w:numPr>
          <w:ilvl w:val="1"/>
          <w:numId w:val="4"/>
        </w:numPr>
        <w:rPr>
          <w:sz w:val="24"/>
          <w:lang w:val="sk-SK"/>
        </w:rPr>
      </w:pPr>
      <w:r w:rsidRPr="002C11D8">
        <w:rPr>
          <w:sz w:val="24"/>
          <w:lang w:val="sk-SK"/>
        </w:rPr>
        <w:t>pokiaľ ide o obchodnú spoločnosť bez zamestnancov (tzv. „jednoosobová“ spol. s r. o.), za obsadené pracovné miesto sa považuje pozícia konateľa, pričom musia byť splnené obe nasledovné podmienky:</w:t>
      </w:r>
    </w:p>
    <w:p w14:paraId="436D4E85" w14:textId="3011277D" w:rsidR="009E6176" w:rsidRPr="002C11D8" w:rsidRDefault="009E6176" w:rsidP="0037616C">
      <w:pPr>
        <w:pStyle w:val="Zkladntext"/>
        <w:numPr>
          <w:ilvl w:val="2"/>
          <w:numId w:val="4"/>
        </w:numPr>
        <w:rPr>
          <w:sz w:val="24"/>
          <w:lang w:val="sk-SK"/>
        </w:rPr>
      </w:pPr>
      <w:r w:rsidRPr="002C11D8">
        <w:rPr>
          <w:sz w:val="24"/>
          <w:lang w:val="sk-SK"/>
        </w:rPr>
        <w:t xml:space="preserve">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w:t>
      </w:r>
      <w:r w:rsidR="003817FD">
        <w:rPr>
          <w:sz w:val="24"/>
          <w:lang w:val="sk-SK"/>
        </w:rPr>
        <w:t xml:space="preserve">aktuálne platnej </w:t>
      </w:r>
      <w:r w:rsidRPr="002C11D8">
        <w:rPr>
          <w:sz w:val="24"/>
          <w:lang w:val="sk-SK"/>
        </w:rPr>
        <w:t>minimálnej mzde. Finančným krytím spoločnosti sa rozumie dosiahnutie tržieb, získanie úveru resp. úverového prísľubu alebo iných finančných zdrojov, ktorých kumulovaná výška pokrýva aspoň mzdové náklady spoločnosti.</w:t>
      </w:r>
    </w:p>
    <w:p w14:paraId="536A2918" w14:textId="77777777" w:rsidR="009E6176" w:rsidRPr="002C11D8" w:rsidRDefault="009E6176" w:rsidP="0037616C">
      <w:pPr>
        <w:pStyle w:val="Zkladntext"/>
        <w:numPr>
          <w:ilvl w:val="2"/>
          <w:numId w:val="4"/>
        </w:numPr>
        <w:rPr>
          <w:sz w:val="24"/>
          <w:lang w:val="sk-SK"/>
        </w:rPr>
      </w:pPr>
      <w:r w:rsidRPr="002C11D8">
        <w:rPr>
          <w:sz w:val="24"/>
          <w:lang w:val="sk-SK"/>
        </w:rPr>
        <w:t>Konateľ</w:t>
      </w:r>
      <w:r w:rsidRPr="002C11D8">
        <w:rPr>
          <w:rStyle w:val="Odkaznapoznmkupodiarou"/>
          <w:sz w:val="24"/>
          <w:lang w:val="sk-SK"/>
        </w:rPr>
        <w:footnoteReference w:id="15"/>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2AB76353" w14:textId="13DC88A4" w:rsidR="009E6176" w:rsidRDefault="009E6176" w:rsidP="0037616C">
      <w:pPr>
        <w:pStyle w:val="Zkladntext"/>
        <w:numPr>
          <w:ilvl w:val="1"/>
          <w:numId w:val="4"/>
        </w:numPr>
        <w:rPr>
          <w:sz w:val="24"/>
          <w:lang w:val="sk-SK"/>
        </w:rPr>
      </w:pPr>
      <w:r w:rsidRPr="002C11D8">
        <w:rPr>
          <w:sz w:val="24"/>
          <w:lang w:val="sk-SK"/>
        </w:rPr>
        <w:t xml:space="preserve">pokiaľ ide o obchodnú spoločnosť bez zamestnancov (tzv. „jednoduchá“ alebo „štandardná“ a. s.), za obsadené pracovné miesto sa považuje pozícia </w:t>
      </w:r>
      <w:r w:rsidR="0092746F" w:rsidRPr="00E66AFA">
        <w:rPr>
          <w:sz w:val="24"/>
          <w:lang w:val="sk-SK"/>
        </w:rPr>
        <w:t>predsedu predstavenstva</w:t>
      </w:r>
      <w:r w:rsidRPr="002C11D8">
        <w:rPr>
          <w:sz w:val="24"/>
          <w:lang w:val="sk-SK"/>
        </w:rPr>
        <w:t>, pričom musia byť splnené obe nasledovné podmienky:</w:t>
      </w:r>
    </w:p>
    <w:p w14:paraId="46FEDEB7" w14:textId="77777777" w:rsidR="00E24DCB" w:rsidRPr="002C11D8" w:rsidRDefault="00E24DCB" w:rsidP="00E24DCB">
      <w:pPr>
        <w:pStyle w:val="Zkladntext"/>
        <w:numPr>
          <w:ilvl w:val="2"/>
          <w:numId w:val="4"/>
        </w:numPr>
        <w:rPr>
          <w:sz w:val="24"/>
          <w:lang w:val="sk-SK"/>
        </w:rPr>
      </w:pPr>
      <w:r w:rsidRPr="002C11D8">
        <w:rPr>
          <w:sz w:val="24"/>
          <w:lang w:val="sk-SK"/>
        </w:rPr>
        <w:t>Spoločnosť musí vykázať dostatočné finančné krytie na to, aby bolo možné predpokladať existenciu jedného pracovného miesta v prepočte 1 FTE,  pokrývajúce náklady ekvivalentné nákladom celkovej ceny práce pri minimálnej mzde jedného zamestnanca. Výška požadovaného finančného krytia je daná výpočtom súčinu počtu mesiacov a  celkovej ceny práce pri minimálnej mzde.</w:t>
      </w:r>
      <w:r w:rsidRPr="002C11D8">
        <w:rPr>
          <w:rStyle w:val="Odkaznapoznmkupodiarou"/>
          <w:sz w:val="24"/>
          <w:lang w:val="sk-SK"/>
        </w:rPr>
        <w:footnoteReference w:id="16"/>
      </w:r>
      <w:r w:rsidRPr="002C11D8">
        <w:rPr>
          <w:sz w:val="24"/>
          <w:lang w:val="sk-SK"/>
        </w:rPr>
        <w:t xml:space="preserve"> Finančným krytím spoločnosti sa rozumie dosiahnutie tržieb, získanie úveru resp. úverového prísľubu </w:t>
      </w:r>
      <w:r w:rsidRPr="002C11D8">
        <w:rPr>
          <w:sz w:val="24"/>
          <w:lang w:val="sk-SK"/>
        </w:rPr>
        <w:lastRenderedPageBreak/>
        <w:t>alebo iných finančných zdrojov, ktorých kumulovaná výška pokrýva aspoň mzdové náklady spoločnosti.</w:t>
      </w:r>
    </w:p>
    <w:p w14:paraId="3AB2DD42" w14:textId="77777777" w:rsidR="00E24DCB" w:rsidRPr="00E24DCB" w:rsidRDefault="00E24DCB" w:rsidP="00E24DCB">
      <w:pPr>
        <w:pStyle w:val="Zkladntext"/>
        <w:numPr>
          <w:ilvl w:val="2"/>
          <w:numId w:val="4"/>
        </w:numPr>
        <w:rPr>
          <w:sz w:val="24"/>
        </w:rPr>
      </w:pPr>
      <w:r w:rsidRPr="002C11D8">
        <w:rPr>
          <w:sz w:val="24"/>
          <w:lang w:val="sk-SK"/>
        </w:rPr>
        <w:t>Predseda predstavenstva</w:t>
      </w:r>
      <w:r w:rsidRPr="002C11D8">
        <w:rPr>
          <w:rStyle w:val="Odkaznapoznmkupodiarou"/>
          <w:sz w:val="24"/>
          <w:lang w:val="sk-SK"/>
        </w:rPr>
        <w:footnoteReference w:id="17"/>
      </w:r>
      <w:r w:rsidRPr="002C11D8">
        <w:rPr>
          <w:sz w:val="24"/>
          <w:lang w:val="sk-SK"/>
        </w:rPr>
        <w:t xml:space="preserve"> musí mať podpísanú Zmluvu o výkone funkcie, resp. Mandátnu zmluvu, v ktorej musí byť za jeho činnosť uvedená aj odmena za jeho prácu, a to minimálne vo výške celkovej ceny práce pri minimálnej mzde jedného zamestnanca platnej v danom období.</w:t>
      </w:r>
    </w:p>
    <w:p w14:paraId="0E72C72F" w14:textId="2B03C756" w:rsidR="00E24DCB" w:rsidRDefault="00E24DCB" w:rsidP="0037616C">
      <w:pPr>
        <w:pStyle w:val="Zkladntext"/>
        <w:numPr>
          <w:ilvl w:val="1"/>
          <w:numId w:val="4"/>
        </w:numPr>
        <w:rPr>
          <w:sz w:val="24"/>
          <w:lang w:val="sk-SK"/>
        </w:rPr>
      </w:pPr>
      <w:r>
        <w:rPr>
          <w:sz w:val="24"/>
          <w:lang w:val="sk-SK"/>
        </w:rPr>
        <w:t>pracovné miesto sa považuje za obsadené aj v prípade, že zamestnanec je dočasne práceneschopný</w:t>
      </w:r>
      <w:r w:rsidR="00021398">
        <w:rPr>
          <w:sz w:val="24"/>
          <w:lang w:val="sk-SK"/>
        </w:rPr>
        <w:t xml:space="preserve"> v zmysle zákona č. 461/2003 o sociálnom poistení v znení neskorších predpisov</w:t>
      </w:r>
      <w:r>
        <w:rPr>
          <w:sz w:val="24"/>
          <w:lang w:val="sk-SK"/>
        </w:rPr>
        <w:t xml:space="preserve">. </w:t>
      </w:r>
    </w:p>
    <w:p w14:paraId="4CD3D93A" w14:textId="425713D0" w:rsidR="009E6176" w:rsidRDefault="009E6176" w:rsidP="009E6176">
      <w:pPr>
        <w:pStyle w:val="Zkladntext"/>
        <w:rPr>
          <w:lang w:val="sk-SK"/>
        </w:rPr>
      </w:pPr>
    </w:p>
    <w:p w14:paraId="4650F093" w14:textId="2AE82427" w:rsidR="009E6176" w:rsidRDefault="009E6176" w:rsidP="00502111">
      <w:pPr>
        <w:pStyle w:val="Nadpis2"/>
        <w:numPr>
          <w:ilvl w:val="1"/>
          <w:numId w:val="25"/>
        </w:numPr>
      </w:pPr>
      <w:bookmarkStart w:id="338" w:name="_Toc509218182"/>
      <w:bookmarkStart w:id="339" w:name="_Toc7434140"/>
      <w:bookmarkStart w:id="340" w:name="_Toc23337180"/>
      <w:bookmarkStart w:id="341" w:name="_Toc37769165"/>
      <w:bookmarkStart w:id="342" w:name="_Toc54358042"/>
      <w:bookmarkStart w:id="343" w:name="_Toc70333363"/>
      <w:r>
        <w:t>Hrubé nové pracovné miesto</w:t>
      </w:r>
      <w:r w:rsidR="00B03E6D">
        <w:t xml:space="preserve"> – počet novovytvorených pracovných miest</w:t>
      </w:r>
      <w:r>
        <w:t xml:space="preserve"> (</w:t>
      </w:r>
      <w:r w:rsidRPr="004652C9">
        <w:t>D0103 a ďalšie iné údaje/P0526</w:t>
      </w:r>
      <w:r>
        <w:t>)</w:t>
      </w:r>
      <w:bookmarkEnd w:id="338"/>
      <w:bookmarkEnd w:id="339"/>
      <w:bookmarkEnd w:id="340"/>
      <w:bookmarkEnd w:id="341"/>
      <w:bookmarkEnd w:id="342"/>
      <w:bookmarkEnd w:id="343"/>
    </w:p>
    <w:p w14:paraId="26BFA8F0" w14:textId="77777777" w:rsidR="001F7230" w:rsidRPr="001F7230" w:rsidRDefault="001F7230" w:rsidP="001F7230"/>
    <w:p w14:paraId="2A2A075A" w14:textId="77777777" w:rsidR="0026712A" w:rsidRPr="00004699" w:rsidRDefault="0026712A" w:rsidP="009E6176">
      <w:pPr>
        <w:jc w:val="both"/>
        <w:rPr>
          <w:color w:val="FF0000"/>
        </w:rPr>
      </w:pPr>
      <w:r w:rsidRPr="00004699">
        <w:t xml:space="preserve">Relevancia k merateľným ukazovateľom/iným údajom: </w:t>
      </w:r>
      <w:r w:rsidR="004652C9" w:rsidRPr="00004699">
        <w:rPr>
          <w:b/>
        </w:rPr>
        <w:t>D0103, D0104, D0106, D0108, D0110, D0112, D0114, P0526</w:t>
      </w:r>
    </w:p>
    <w:p w14:paraId="2968DA45" w14:textId="77777777" w:rsidR="009E6176" w:rsidRPr="00004699" w:rsidRDefault="009E6176" w:rsidP="009E6176">
      <w:pPr>
        <w:jc w:val="both"/>
      </w:pPr>
    </w:p>
    <w:p w14:paraId="368A42FD" w14:textId="77777777" w:rsidR="009E6176" w:rsidRPr="00004699" w:rsidRDefault="009E6176" w:rsidP="009E6176">
      <w:pPr>
        <w:jc w:val="both"/>
        <w:rPr>
          <w:b/>
        </w:rPr>
      </w:pPr>
      <w:r w:rsidRPr="00004699">
        <w:rPr>
          <w:b/>
        </w:rPr>
        <w:t>Charakteristika a spôsob vykazovania iných údajov sa rovnako aplikujú pre ukazovateľ P0526, pokiaľ nie je špecifikované inak.</w:t>
      </w:r>
    </w:p>
    <w:p w14:paraId="7138A70B" w14:textId="77777777" w:rsidR="009E6176" w:rsidRPr="00004699" w:rsidRDefault="009E6176" w:rsidP="009E6176">
      <w:pPr>
        <w:jc w:val="both"/>
        <w:rPr>
          <w:b/>
        </w:rPr>
      </w:pPr>
    </w:p>
    <w:p w14:paraId="256D479C" w14:textId="77777777" w:rsidR="009E6176" w:rsidRPr="002C11D8" w:rsidRDefault="009E6176" w:rsidP="009E6176">
      <w:pPr>
        <w:pStyle w:val="Zkladntext"/>
        <w:rPr>
          <w:sz w:val="24"/>
          <w:szCs w:val="24"/>
          <w:lang w:val="sk-SK"/>
        </w:rPr>
      </w:pPr>
      <w:r w:rsidRPr="002C11D8">
        <w:rPr>
          <w:sz w:val="24"/>
          <w:szCs w:val="24"/>
          <w:lang w:val="sk-SK"/>
        </w:rPr>
        <w:t xml:space="preserve">Za </w:t>
      </w:r>
      <w:r w:rsidRPr="002C11D8">
        <w:rPr>
          <w:b/>
          <w:sz w:val="24"/>
          <w:szCs w:val="24"/>
          <w:lang w:val="sk-SK"/>
        </w:rPr>
        <w:t>hrubé nové pracovné miesto</w:t>
      </w:r>
      <w:r w:rsidRPr="002C11D8">
        <w:rPr>
          <w:sz w:val="24"/>
          <w:szCs w:val="24"/>
          <w:lang w:val="sk-SK"/>
        </w:rPr>
        <w:t xml:space="preserve"> sa považuje také pracovné miesto, ktoré:</w:t>
      </w:r>
    </w:p>
    <w:p w14:paraId="6C60F3D3" w14:textId="77777777" w:rsidR="009E6176" w:rsidRPr="002C11D8" w:rsidRDefault="009E6176" w:rsidP="0037616C">
      <w:pPr>
        <w:pStyle w:val="Zkladntext"/>
        <w:numPr>
          <w:ilvl w:val="0"/>
          <w:numId w:val="5"/>
        </w:numPr>
        <w:ind w:left="284" w:hanging="284"/>
        <w:rPr>
          <w:sz w:val="24"/>
          <w:szCs w:val="24"/>
          <w:lang w:val="sk-SK"/>
        </w:rPr>
      </w:pPr>
      <w:r w:rsidRPr="002C11D8">
        <w:rPr>
          <w:b/>
          <w:sz w:val="24"/>
          <w:szCs w:val="24"/>
          <w:lang w:val="sk-SK"/>
        </w:rPr>
        <w:t>neexistovalo</w:t>
      </w:r>
      <w:r w:rsidRPr="002C11D8">
        <w:rPr>
          <w:sz w:val="24"/>
          <w:szCs w:val="24"/>
          <w:lang w:val="sk-SK"/>
        </w:rPr>
        <w:t xml:space="preserve"> pred realizáciou podporeného projektu a </w:t>
      </w:r>
      <w:r w:rsidRPr="002C11D8">
        <w:rPr>
          <w:b/>
          <w:sz w:val="24"/>
          <w:szCs w:val="24"/>
          <w:lang w:val="sk-SK"/>
        </w:rPr>
        <w:t>vzniklo len v jeho dôsledku</w:t>
      </w:r>
      <w:r w:rsidRPr="002C11D8">
        <w:rPr>
          <w:sz w:val="24"/>
          <w:szCs w:val="24"/>
          <w:lang w:val="sk-SK"/>
        </w:rPr>
        <w:t xml:space="preserve"> (za takéto pracovné miesto sa nepovažuje také miesto, ktoré existovalo ešte pred realizáciou podporeného projektu, ale bolo neobsadené)</w:t>
      </w:r>
      <w:r w:rsidRPr="002C11D8">
        <w:rPr>
          <w:rStyle w:val="Odkaznapoznmkupodiarou"/>
          <w:sz w:val="24"/>
          <w:szCs w:val="24"/>
          <w:lang w:val="sk-SK"/>
        </w:rPr>
        <w:footnoteReference w:id="18"/>
      </w:r>
      <w:r w:rsidRPr="002C11D8">
        <w:rPr>
          <w:sz w:val="24"/>
          <w:szCs w:val="24"/>
          <w:lang w:val="sk-SK"/>
        </w:rPr>
        <w:t>;</w:t>
      </w:r>
    </w:p>
    <w:p w14:paraId="5E76E2C8" w14:textId="61D27FA5"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sa obsadzuje na základe pracovného alebo iného obdobného pomeru (na dobu neurčitú alebo na dobu určitú) alebo iného právneho vzťahu</w:t>
      </w:r>
      <w:r w:rsidRPr="002C11D8">
        <w:rPr>
          <w:sz w:val="24"/>
          <w:szCs w:val="24"/>
          <w:vertAlign w:val="superscript"/>
        </w:rPr>
        <w:footnoteReference w:id="19"/>
      </w:r>
      <w:r w:rsidRPr="002C11D8">
        <w:rPr>
          <w:sz w:val="24"/>
          <w:szCs w:val="24"/>
          <w:lang w:val="sk-SK"/>
        </w:rPr>
        <w:t xml:space="preserve"> ustanoveného osobitnými právnymi predpismi alebo mimopracovného pomeru;</w:t>
      </w:r>
    </w:p>
    <w:p w14:paraId="11E6F9B0"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môže mať charakter plného alebo čiastkového pracovného úväzku v zmysle osobitných právnych predpisov;</w:t>
      </w:r>
    </w:p>
    <w:p w14:paraId="65057F0C"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pokiaľ je vytvorené ako sezónne pracovné miesto, musí sa sezónne opakovať jeho obsadenie</w:t>
      </w:r>
      <w:r w:rsidRPr="002C11D8">
        <w:rPr>
          <w:rStyle w:val="Odkaznapoznmkupodiarou"/>
          <w:sz w:val="24"/>
          <w:szCs w:val="24"/>
          <w:lang w:val="sk-SK"/>
        </w:rPr>
        <w:footnoteReference w:id="20"/>
      </w:r>
      <w:r w:rsidRPr="002C11D8">
        <w:rPr>
          <w:sz w:val="24"/>
          <w:szCs w:val="24"/>
          <w:lang w:val="sk-SK"/>
        </w:rPr>
        <w:t>;</w:t>
      </w:r>
    </w:p>
    <w:p w14:paraId="1EE7CC59" w14:textId="04BCBEDA"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lastRenderedPageBreak/>
        <w:t>môže byť vykonávané aj ako slobodné povolanie (platí pre IROP</w:t>
      </w:r>
      <w:r w:rsidR="0028128A">
        <w:rPr>
          <w:sz w:val="24"/>
          <w:szCs w:val="24"/>
          <w:lang w:val="sk-SK"/>
        </w:rPr>
        <w:t xml:space="preserve"> a OP ĽZ, PO 6</w:t>
      </w:r>
      <w:r w:rsidRPr="002C11D8">
        <w:rPr>
          <w:sz w:val="24"/>
          <w:szCs w:val="24"/>
          <w:lang w:val="sk-SK"/>
        </w:rPr>
        <w:t>);</w:t>
      </w:r>
    </w:p>
    <w:p w14:paraId="3D9735C5" w14:textId="77777777"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ktoré mohlo byť počas monitorovaného obdobia a bolo k termínu vykazovania obsadené alebo rezervované alebo voľné</w:t>
      </w:r>
      <w:r w:rsidRPr="002C11D8">
        <w:rPr>
          <w:rStyle w:val="Odkaznapoznmkupodiarou"/>
          <w:sz w:val="24"/>
          <w:szCs w:val="24"/>
          <w:lang w:val="sk-SK"/>
        </w:rPr>
        <w:footnoteReference w:id="21"/>
      </w:r>
      <w:r w:rsidRPr="002C11D8">
        <w:rPr>
          <w:sz w:val="24"/>
          <w:szCs w:val="24"/>
          <w:lang w:val="sk-SK"/>
        </w:rPr>
        <w:t xml:space="preserve">, pričom pri vykazovaní P0526 platí, že doba neobsadenosti voľného alebo rezervovaného pracovného miesta nie je nijako limitovaná a pre </w:t>
      </w:r>
      <w:r w:rsidR="004652C9" w:rsidRPr="002C11D8">
        <w:rPr>
          <w:sz w:val="24"/>
          <w:szCs w:val="24"/>
          <w:lang w:val="sk-SK"/>
        </w:rPr>
        <w:t>predmetný súbor iných údajov</w:t>
      </w:r>
      <w:r w:rsidRPr="002C11D8">
        <w:rPr>
          <w:sz w:val="24"/>
          <w:szCs w:val="24"/>
          <w:lang w:val="sk-SK"/>
        </w:rPr>
        <w:t xml:space="preserve"> platí, že nesmie byť dlhšia ako 60 kalendárnych dní (kumulatívne) za 365 kalendárnych dní predchádzajúcich termínu vykazovania; pokiaľ je monitorované obdobie dlhšie alebo kratšie ako 365 dní, povolená doba neobsadenosti sa alikvotne zvyšuje alebo znižuje (uvedená podmienka platí aj v prípade prvého obsadenia pracovného miesta, t. j. k prvému obsadeniu pracovného miesta musí dôjsť do 60 kalendárnych dní od jeho vytvorenia);</w:t>
      </w:r>
    </w:p>
    <w:p w14:paraId="6CF68C52" w14:textId="462E0E1F" w:rsidR="009E6176" w:rsidRPr="002C11D8" w:rsidRDefault="009E6176" w:rsidP="009E6176">
      <w:pPr>
        <w:pStyle w:val="Zkladntext"/>
        <w:ind w:left="284"/>
        <w:rPr>
          <w:i/>
          <w:sz w:val="24"/>
          <w:szCs w:val="24"/>
          <w:lang w:val="sk-SK"/>
        </w:rPr>
      </w:pPr>
      <w:r w:rsidRPr="002C11D8">
        <w:rPr>
          <w:i/>
          <w:sz w:val="24"/>
          <w:szCs w:val="24"/>
          <w:lang w:val="sk-SK"/>
        </w:rPr>
        <w:t>Pozn.: Započítavanie krátkodobo (najviac 2 mesiace v roku) neobsadených pracovných miest je zavedené z toho dôvodu, aby do iného údaj</w:t>
      </w:r>
      <w:r w:rsidR="00746C5F">
        <w:rPr>
          <w:i/>
          <w:sz w:val="24"/>
          <w:szCs w:val="24"/>
          <w:lang w:val="sk-SK"/>
        </w:rPr>
        <w:t>a</w:t>
      </w:r>
      <w:r w:rsidRPr="002C11D8">
        <w:rPr>
          <w:i/>
          <w:sz w:val="24"/>
          <w:szCs w:val="24"/>
          <w:lang w:val="sk-SK"/>
        </w:rPr>
        <w:t xml:space="preserve"> mohli byť započítané tie pracovné miesta, ktoré sú počas väčšiny roka obsadené. Ak by bol iný údaj nastavený len na obsadené pracovné miesta, znamenalo by to započítavanie len PM obsadených počas všetkých pracovných dní v roku, čo v ekonomickej praxi nemusí vždy platiť (náhly odchod zamestnanca a nájdenie ďalšieho vhodného zamestnanca  môže trvať istý čas). Pracovné miesto, ktoré je počas krátkeho, avšak nevyhnutného času neobsadené, možno považovať za adekvátne pracovné miesto na vykazovanie. V prípade, ak by obsadenosť vzťahovala len termín vykazovania (jeden konkrétny deň), vykazovať by sa mohli PM, ktoré neboli počas väčšiny roka obsadené. </w:t>
      </w:r>
    </w:p>
    <w:p w14:paraId="49722A1D" w14:textId="726E47AF" w:rsidR="009E6176" w:rsidRPr="002C11D8" w:rsidRDefault="009E6176" w:rsidP="0037616C">
      <w:pPr>
        <w:pStyle w:val="Zkladntext"/>
        <w:numPr>
          <w:ilvl w:val="0"/>
          <w:numId w:val="5"/>
        </w:numPr>
        <w:ind w:left="284" w:hanging="284"/>
        <w:rPr>
          <w:sz w:val="24"/>
          <w:szCs w:val="24"/>
          <w:lang w:val="sk-SK"/>
        </w:rPr>
      </w:pPr>
      <w:r w:rsidRPr="002C11D8">
        <w:rPr>
          <w:sz w:val="24"/>
          <w:szCs w:val="24"/>
          <w:lang w:val="sk-SK"/>
        </w:rPr>
        <w:t>je pracovným miestom, ktoré je alebo sa má obsadiť zamestnancom prijímateľa alebo partnera projektu alebo tretieho subjektu (napr. agentúry dočasného zamestnávania), pokiaľ toto vzniklo vďaka projektu;</w:t>
      </w:r>
    </w:p>
    <w:p w14:paraId="3BC66BFC" w14:textId="77777777" w:rsidR="009E6176" w:rsidRPr="00E80AE1" w:rsidRDefault="009E6176" w:rsidP="0037616C">
      <w:pPr>
        <w:pStyle w:val="Zkladntext"/>
        <w:numPr>
          <w:ilvl w:val="0"/>
          <w:numId w:val="5"/>
        </w:numPr>
        <w:ind w:left="284" w:hanging="284"/>
        <w:rPr>
          <w:lang w:val="sk-SK"/>
        </w:rPr>
      </w:pPr>
      <w:r w:rsidRPr="002C11D8">
        <w:rPr>
          <w:sz w:val="24"/>
          <w:szCs w:val="24"/>
          <w:lang w:val="sk-SK"/>
        </w:rPr>
        <w:t>nie je obsadené zamestnancami subjektu prijímateľa alebo partnera projektu, ktorí zodpovedajú výlučne za implementáciu a riadenie</w:t>
      </w:r>
      <w:r>
        <w:rPr>
          <w:lang w:val="sk-SK"/>
        </w:rPr>
        <w:t xml:space="preserve"> </w:t>
      </w:r>
      <w:r w:rsidRPr="002C11D8">
        <w:rPr>
          <w:sz w:val="24"/>
          <w:szCs w:val="24"/>
          <w:lang w:val="sk-SK"/>
        </w:rPr>
        <w:t>projektu.</w:t>
      </w:r>
    </w:p>
    <w:p w14:paraId="46296708" w14:textId="77777777" w:rsidR="009E6176" w:rsidRPr="009E3708" w:rsidRDefault="009E6176" w:rsidP="009E6176">
      <w:pPr>
        <w:jc w:val="both"/>
      </w:pPr>
    </w:p>
    <w:p w14:paraId="3D62787F" w14:textId="77777777" w:rsidR="009E6176" w:rsidRPr="002C11D8" w:rsidRDefault="009E6176" w:rsidP="009E6176">
      <w:pPr>
        <w:pStyle w:val="Zkladntext"/>
        <w:rPr>
          <w:b/>
          <w:sz w:val="24"/>
          <w:szCs w:val="24"/>
          <w:lang w:val="sk-SK"/>
        </w:rPr>
      </w:pPr>
      <w:r w:rsidRPr="002C11D8">
        <w:rPr>
          <w:b/>
          <w:sz w:val="24"/>
          <w:szCs w:val="24"/>
          <w:lang w:val="sk-SK"/>
        </w:rPr>
        <w:t>Spôsob vykazovania iných údajov a P0526</w:t>
      </w:r>
    </w:p>
    <w:p w14:paraId="05B56AC5" w14:textId="1582BB18" w:rsidR="009E6176" w:rsidRPr="002C11D8" w:rsidRDefault="009E6176" w:rsidP="0037616C">
      <w:pPr>
        <w:pStyle w:val="Zkladntext"/>
        <w:numPr>
          <w:ilvl w:val="0"/>
          <w:numId w:val="6"/>
        </w:numPr>
        <w:rPr>
          <w:sz w:val="24"/>
          <w:szCs w:val="24"/>
          <w:lang w:val="sk-SK"/>
        </w:rPr>
      </w:pPr>
      <w:r w:rsidRPr="002C11D8">
        <w:rPr>
          <w:sz w:val="24"/>
          <w:szCs w:val="24"/>
          <w:lang w:val="sk-SK"/>
        </w:rPr>
        <w:t xml:space="preserve">Vykazovanie sa vykonáva prostredníctvom nástrojov monitorovania v ITMS2014+ v zmysle Systému riadenia EŠIF (výročná/záverečná </w:t>
      </w:r>
      <w:r w:rsidR="00B03E6D" w:rsidRPr="002C11D8">
        <w:rPr>
          <w:sz w:val="24"/>
          <w:szCs w:val="24"/>
          <w:lang w:val="sk-SK"/>
        </w:rPr>
        <w:t>MS</w:t>
      </w:r>
      <w:r w:rsidRPr="002C11D8">
        <w:rPr>
          <w:sz w:val="24"/>
          <w:szCs w:val="24"/>
          <w:lang w:val="sk-SK"/>
        </w:rPr>
        <w:t xml:space="preserve">, resp. </w:t>
      </w:r>
      <w:r w:rsidR="00382B61">
        <w:rPr>
          <w:sz w:val="24"/>
          <w:szCs w:val="24"/>
          <w:lang w:val="sk-SK"/>
        </w:rPr>
        <w:t>d</w:t>
      </w:r>
      <w:r w:rsidRPr="002C11D8">
        <w:rPr>
          <w:sz w:val="24"/>
          <w:szCs w:val="24"/>
          <w:lang w:val="sk-SK"/>
        </w:rPr>
        <w:t>oplňujúce monitorovacie údaje k </w:t>
      </w:r>
      <w:r w:rsidR="001A0D4B">
        <w:rPr>
          <w:sz w:val="24"/>
          <w:szCs w:val="24"/>
          <w:lang w:val="sk-SK"/>
        </w:rPr>
        <w:t>ŽoP</w:t>
      </w:r>
      <w:r w:rsidRPr="002C11D8">
        <w:rPr>
          <w:sz w:val="24"/>
          <w:szCs w:val="24"/>
          <w:lang w:val="sk-SK"/>
        </w:rPr>
        <w:t xml:space="preserve"> (platí iba pre ukazovateľ P0526)</w:t>
      </w:r>
      <w:r w:rsidR="00631D58">
        <w:rPr>
          <w:sz w:val="24"/>
          <w:szCs w:val="24"/>
          <w:lang w:val="sk-SK"/>
        </w:rPr>
        <w:t xml:space="preserve">, mimoriadna MS </w:t>
      </w:r>
      <w:r w:rsidRPr="002C11D8">
        <w:rPr>
          <w:sz w:val="24"/>
          <w:szCs w:val="24"/>
          <w:lang w:val="sk-SK"/>
        </w:rPr>
        <w:t xml:space="preserve">a následná </w:t>
      </w:r>
      <w:r w:rsidR="00B03E6D" w:rsidRPr="002C11D8">
        <w:rPr>
          <w:sz w:val="24"/>
          <w:szCs w:val="24"/>
          <w:lang w:val="sk-SK"/>
        </w:rPr>
        <w:t>MS</w:t>
      </w:r>
      <w:r w:rsidRPr="002C11D8">
        <w:rPr>
          <w:sz w:val="24"/>
          <w:szCs w:val="24"/>
          <w:lang w:val="sk-SK"/>
        </w:rPr>
        <w:t xml:space="preserve">). </w:t>
      </w:r>
    </w:p>
    <w:p w14:paraId="1BCDB7BF" w14:textId="3DF66093" w:rsidR="009E6176" w:rsidRPr="002C11D8" w:rsidRDefault="009E6176" w:rsidP="0037616C">
      <w:pPr>
        <w:pStyle w:val="Zkladntext"/>
        <w:numPr>
          <w:ilvl w:val="0"/>
          <w:numId w:val="6"/>
        </w:numPr>
        <w:rPr>
          <w:sz w:val="24"/>
          <w:szCs w:val="24"/>
          <w:lang w:val="sk-SK"/>
        </w:rPr>
      </w:pPr>
      <w:r w:rsidRPr="002C11D8">
        <w:rPr>
          <w:sz w:val="24"/>
          <w:szCs w:val="24"/>
          <w:lang w:val="sk-SK"/>
        </w:rPr>
        <w:t>Mernou jednotkou je „FTE“ (ekvivalent plného pracovného úväzku). Z toho dôvodu sa pracovné miesta prepočítavajú na FTE podľa stanovenej metodiky</w:t>
      </w:r>
      <w:r w:rsidR="00F7029B" w:rsidRPr="002C11D8">
        <w:rPr>
          <w:sz w:val="24"/>
          <w:szCs w:val="24"/>
          <w:lang w:val="sk-SK"/>
        </w:rPr>
        <w:t xml:space="preserve"> </w:t>
      </w:r>
      <w:r w:rsidRPr="002C11D8">
        <w:rPr>
          <w:sz w:val="24"/>
          <w:szCs w:val="24"/>
          <w:lang w:val="sk-SK"/>
        </w:rPr>
        <w:t>v</w:t>
      </w:r>
      <w:r w:rsidR="00F7029B" w:rsidRPr="002C11D8">
        <w:rPr>
          <w:sz w:val="24"/>
          <w:szCs w:val="24"/>
          <w:lang w:val="sk-SK"/>
        </w:rPr>
        <w:t xml:space="preserve"> </w:t>
      </w:r>
      <w:r w:rsidR="00B03E6D" w:rsidRPr="002C11D8">
        <w:rPr>
          <w:sz w:val="24"/>
          <w:szCs w:val="24"/>
          <w:lang w:val="sk-SK"/>
        </w:rPr>
        <w:t>kapitole 2 tejto prílohy</w:t>
      </w:r>
      <w:r w:rsidRPr="002C11D8">
        <w:rPr>
          <w:sz w:val="24"/>
          <w:szCs w:val="24"/>
          <w:lang w:val="sk-SK"/>
        </w:rPr>
        <w:t>.</w:t>
      </w:r>
    </w:p>
    <w:p w14:paraId="3E0EEC5C" w14:textId="10985479" w:rsidR="009E6176" w:rsidRPr="002C11D8" w:rsidRDefault="009E6176" w:rsidP="0037616C">
      <w:pPr>
        <w:pStyle w:val="Zkladntext"/>
        <w:numPr>
          <w:ilvl w:val="0"/>
          <w:numId w:val="6"/>
        </w:numPr>
        <w:rPr>
          <w:sz w:val="24"/>
          <w:szCs w:val="24"/>
          <w:lang w:val="sk-SK"/>
        </w:rPr>
      </w:pPr>
      <w:r w:rsidRPr="002C11D8">
        <w:rPr>
          <w:sz w:val="24"/>
          <w:szCs w:val="24"/>
          <w:lang w:val="sk-SK"/>
        </w:rPr>
        <w:lastRenderedPageBreak/>
        <w:t xml:space="preserve">Vykazujú sa </w:t>
      </w:r>
      <w:r w:rsidRPr="002C11D8">
        <w:rPr>
          <w:b/>
          <w:sz w:val="24"/>
          <w:szCs w:val="24"/>
          <w:lang w:val="sk-SK"/>
        </w:rPr>
        <w:t>hrubé nové pracovné miesta, ktoré boli vytvorené priamo vďaka projektu,</w:t>
      </w:r>
      <w:r w:rsidRPr="002C11D8">
        <w:rPr>
          <w:sz w:val="24"/>
          <w:szCs w:val="24"/>
          <w:lang w:val="sk-SK"/>
        </w:rPr>
        <w:t xml:space="preserve"> </w:t>
      </w:r>
      <w:r w:rsidRPr="002C11D8">
        <w:rPr>
          <w:b/>
          <w:sz w:val="24"/>
          <w:szCs w:val="24"/>
          <w:lang w:val="sk-SK"/>
        </w:rPr>
        <w:t xml:space="preserve">znížené o pracovné miesta, ktoré zanikli v dôsledku projektu </w:t>
      </w:r>
      <w:r w:rsidRPr="002C11D8">
        <w:rPr>
          <w:sz w:val="24"/>
          <w:szCs w:val="24"/>
          <w:lang w:val="sk-SK"/>
        </w:rPr>
        <w:t>(a boli obsadené osobami MRK, pokiaľ ide o ukazovateľ P0526)</w:t>
      </w:r>
      <w:r w:rsidRPr="002C11D8">
        <w:rPr>
          <w:b/>
          <w:sz w:val="24"/>
          <w:szCs w:val="24"/>
          <w:lang w:val="sk-SK"/>
        </w:rPr>
        <w:t>,</w:t>
      </w:r>
      <w:r w:rsidRPr="002C11D8">
        <w:rPr>
          <w:sz w:val="24"/>
          <w:szCs w:val="24"/>
          <w:lang w:val="sk-SK"/>
        </w:rPr>
        <w:t xml:space="preserve"> počas monitorovaného obdobia</w:t>
      </w:r>
      <w:r w:rsidRPr="002C11D8">
        <w:rPr>
          <w:rStyle w:val="Odkaznapoznmkupodiarou"/>
          <w:sz w:val="24"/>
          <w:szCs w:val="24"/>
          <w:lang w:val="sk-SK"/>
        </w:rPr>
        <w:footnoteReference w:id="22"/>
      </w:r>
      <w:r w:rsidRPr="002C11D8">
        <w:rPr>
          <w:sz w:val="24"/>
          <w:szCs w:val="24"/>
          <w:lang w:val="sk-SK"/>
        </w:rPr>
        <w:t xml:space="preserve"> mohli byť a v deň vykazovania</w:t>
      </w:r>
      <w:r w:rsidRPr="002C11D8">
        <w:rPr>
          <w:rStyle w:val="Odkaznapoznmkupodiarou"/>
          <w:sz w:val="24"/>
          <w:szCs w:val="24"/>
          <w:lang w:val="sk-SK"/>
        </w:rPr>
        <w:footnoteReference w:id="23"/>
      </w:r>
      <w:r w:rsidRPr="002C11D8">
        <w:rPr>
          <w:sz w:val="24"/>
          <w:szCs w:val="24"/>
          <w:lang w:val="sk-SK"/>
        </w:rPr>
        <w:t xml:space="preserve"> sú </w:t>
      </w:r>
      <w:r w:rsidRPr="002C11D8">
        <w:rPr>
          <w:b/>
          <w:sz w:val="24"/>
          <w:szCs w:val="24"/>
          <w:lang w:val="sk-SK"/>
        </w:rPr>
        <w:t>obsadené</w:t>
      </w:r>
      <w:r w:rsidRPr="002C11D8">
        <w:rPr>
          <w:rStyle w:val="Odkaznapoznmkupodiarou"/>
          <w:b/>
          <w:sz w:val="24"/>
          <w:szCs w:val="24"/>
          <w:lang w:val="sk-SK"/>
        </w:rPr>
        <w:footnoteReference w:id="24"/>
      </w:r>
      <w:r w:rsidRPr="002C11D8">
        <w:rPr>
          <w:b/>
          <w:sz w:val="24"/>
          <w:szCs w:val="24"/>
          <w:lang w:val="sk-SK"/>
        </w:rPr>
        <w:t xml:space="preserve"> (</w:t>
      </w:r>
      <w:r w:rsidRPr="002C11D8">
        <w:rPr>
          <w:sz w:val="24"/>
          <w:szCs w:val="24"/>
          <w:lang w:val="sk-SK"/>
        </w:rPr>
        <w:t>osobami MRK, pokiaľ ide o ukazovateľ P0526)</w:t>
      </w:r>
      <w:r w:rsidR="002C3852">
        <w:rPr>
          <w:sz w:val="24"/>
          <w:szCs w:val="24"/>
          <w:lang w:val="sk-SK"/>
        </w:rPr>
        <w:t>,</w:t>
      </w:r>
      <w:r w:rsidRPr="002C11D8">
        <w:rPr>
          <w:sz w:val="24"/>
          <w:szCs w:val="24"/>
          <w:lang w:val="sk-SK"/>
        </w:rPr>
        <w:t xml:space="preserve"> </w:t>
      </w:r>
      <w:r w:rsidRPr="002C11D8">
        <w:rPr>
          <w:b/>
          <w:sz w:val="24"/>
          <w:szCs w:val="24"/>
          <w:lang w:val="sk-SK"/>
        </w:rPr>
        <w:t xml:space="preserve">alebo rezervované alebo voľné </w:t>
      </w:r>
      <w:r w:rsidRPr="002C11D8">
        <w:rPr>
          <w:sz w:val="24"/>
          <w:szCs w:val="24"/>
          <w:lang w:val="sk-SK"/>
        </w:rPr>
        <w:t>(pre</w:t>
      </w:r>
      <w:r w:rsidRPr="002C11D8">
        <w:rPr>
          <w:b/>
          <w:sz w:val="24"/>
          <w:szCs w:val="24"/>
          <w:lang w:val="sk-SK"/>
        </w:rPr>
        <w:t xml:space="preserve"> </w:t>
      </w:r>
      <w:r w:rsidRPr="002C11D8">
        <w:rPr>
          <w:sz w:val="24"/>
          <w:szCs w:val="24"/>
          <w:lang w:val="sk-SK"/>
        </w:rPr>
        <w:t xml:space="preserve">osoby MRK, pokiaľ ide o ukazovateľ P0526), a zároveň </w:t>
      </w:r>
      <w:r w:rsidRPr="002C11D8">
        <w:rPr>
          <w:b/>
          <w:sz w:val="24"/>
          <w:szCs w:val="24"/>
          <w:lang w:val="sk-SK"/>
        </w:rPr>
        <w:t>bez ohľadu na to, či v podporenom podniku/organizácii došlo k nárastu celkovej zamestnanosti</w:t>
      </w:r>
      <w:r w:rsidRPr="002C11D8">
        <w:rPr>
          <w:sz w:val="24"/>
          <w:szCs w:val="24"/>
          <w:lang w:val="sk-SK"/>
        </w:rPr>
        <w:t>.</w:t>
      </w:r>
    </w:p>
    <w:p w14:paraId="5D8E5452" w14:textId="55866F08" w:rsidR="009E6176" w:rsidRPr="002C11D8" w:rsidRDefault="00E92164" w:rsidP="0037616C">
      <w:pPr>
        <w:pStyle w:val="Zkladntext"/>
        <w:numPr>
          <w:ilvl w:val="0"/>
          <w:numId w:val="6"/>
        </w:numPr>
        <w:rPr>
          <w:sz w:val="24"/>
          <w:szCs w:val="24"/>
          <w:lang w:val="sk-SK"/>
        </w:rPr>
      </w:pPr>
      <w:r>
        <w:rPr>
          <w:sz w:val="24"/>
          <w:szCs w:val="24"/>
          <w:lang w:val="sk-SK"/>
        </w:rPr>
        <w:t>N</w:t>
      </w:r>
      <w:r w:rsidR="009E6176" w:rsidRPr="002C11D8">
        <w:rPr>
          <w:sz w:val="24"/>
          <w:szCs w:val="24"/>
          <w:lang w:val="sk-SK"/>
        </w:rPr>
        <w:t>aplnenie cieľovej hodnoty sa posudzuje podľa hodnoty vykazovanej v </w:t>
      </w:r>
      <w:r w:rsidR="00BB7F36">
        <w:rPr>
          <w:sz w:val="24"/>
          <w:szCs w:val="24"/>
          <w:lang w:val="sk-SK"/>
        </w:rPr>
        <w:t>záverečnej</w:t>
      </w:r>
      <w:r w:rsidR="009E6176" w:rsidRPr="002C11D8">
        <w:rPr>
          <w:sz w:val="24"/>
          <w:szCs w:val="24"/>
          <w:lang w:val="sk-SK"/>
        </w:rPr>
        <w:t xml:space="preserve"> </w:t>
      </w:r>
      <w:r w:rsidR="00F7029B" w:rsidRPr="002C11D8">
        <w:rPr>
          <w:sz w:val="24"/>
          <w:szCs w:val="24"/>
          <w:lang w:val="sk-SK"/>
        </w:rPr>
        <w:t>MS</w:t>
      </w:r>
      <w:r w:rsidR="009E6176" w:rsidRPr="002C11D8">
        <w:rPr>
          <w:sz w:val="24"/>
          <w:szCs w:val="24"/>
          <w:lang w:val="sk-SK"/>
        </w:rPr>
        <w:t>.</w:t>
      </w:r>
    </w:p>
    <w:p w14:paraId="64C66B71" w14:textId="0F7A0BFC" w:rsidR="009E6176" w:rsidRDefault="009E6176" w:rsidP="00434B0E">
      <w:pPr>
        <w:pStyle w:val="Zkladntext"/>
        <w:numPr>
          <w:ilvl w:val="0"/>
          <w:numId w:val="6"/>
        </w:numPr>
        <w:rPr>
          <w:sz w:val="24"/>
          <w:szCs w:val="24"/>
          <w:lang w:val="sk-SK"/>
        </w:rPr>
      </w:pPr>
      <w:r w:rsidRPr="00591EAE">
        <w:rPr>
          <w:sz w:val="24"/>
          <w:szCs w:val="24"/>
          <w:lang w:val="sk-SK"/>
        </w:rPr>
        <w:t xml:space="preserve">V rámci následných </w:t>
      </w:r>
      <w:r w:rsidR="00F7029B" w:rsidRPr="00591EAE">
        <w:rPr>
          <w:sz w:val="24"/>
          <w:szCs w:val="24"/>
          <w:lang w:val="sk-SK"/>
        </w:rPr>
        <w:t>MS</w:t>
      </w:r>
      <w:r w:rsidRPr="00591EAE">
        <w:rPr>
          <w:sz w:val="24"/>
          <w:szCs w:val="24"/>
          <w:lang w:val="sk-SK"/>
        </w:rPr>
        <w:t xml:space="preserve"> sa monitorujú len tie pracovné miesta, ktoré boli vykázané v záverečnej </w:t>
      </w:r>
      <w:r w:rsidR="00F7029B" w:rsidRPr="00591EAE">
        <w:rPr>
          <w:sz w:val="24"/>
          <w:szCs w:val="24"/>
          <w:lang w:val="sk-SK"/>
        </w:rPr>
        <w:t>MS</w:t>
      </w:r>
      <w:r w:rsidRPr="00591EAE">
        <w:rPr>
          <w:sz w:val="24"/>
          <w:szCs w:val="24"/>
          <w:lang w:val="sk-SK"/>
        </w:rPr>
        <w:t>. Za kumulatívnu hodnotu v</w:t>
      </w:r>
      <w:r w:rsidR="00F7029B" w:rsidRPr="00591EAE">
        <w:rPr>
          <w:sz w:val="24"/>
          <w:szCs w:val="24"/>
          <w:lang w:val="sk-SK"/>
        </w:rPr>
        <w:t xml:space="preserve"> následnej </w:t>
      </w:r>
      <w:r w:rsidRPr="00591EAE">
        <w:rPr>
          <w:sz w:val="24"/>
          <w:szCs w:val="24"/>
          <w:lang w:val="sk-SK"/>
        </w:rPr>
        <w:t>MS sa uvádza kumulatívna hodnota uvedená v</w:t>
      </w:r>
      <w:r w:rsidR="00F7029B" w:rsidRPr="00591EAE">
        <w:rPr>
          <w:sz w:val="24"/>
          <w:szCs w:val="24"/>
          <w:lang w:val="sk-SK"/>
        </w:rPr>
        <w:t xml:space="preserve"> záverečnej </w:t>
      </w:r>
      <w:r w:rsidRPr="00591EAE">
        <w:rPr>
          <w:sz w:val="24"/>
          <w:szCs w:val="24"/>
          <w:lang w:val="sk-SK"/>
        </w:rPr>
        <w:t>MS, za ročnú hodnotu v</w:t>
      </w:r>
      <w:r w:rsidR="00F7029B" w:rsidRPr="00591EAE">
        <w:rPr>
          <w:sz w:val="24"/>
          <w:szCs w:val="24"/>
          <w:lang w:val="sk-SK"/>
        </w:rPr>
        <w:t xml:space="preserve"> následnej </w:t>
      </w:r>
      <w:r w:rsidRPr="00591EAE">
        <w:rPr>
          <w:sz w:val="24"/>
          <w:szCs w:val="24"/>
          <w:lang w:val="sk-SK"/>
        </w:rPr>
        <w:t>MS sa uvádza počet tých pracovných miest, ktoré boli vykázané v</w:t>
      </w:r>
      <w:r w:rsidR="00F7029B" w:rsidRPr="00591EAE">
        <w:rPr>
          <w:sz w:val="24"/>
          <w:szCs w:val="24"/>
          <w:lang w:val="sk-SK"/>
        </w:rPr>
        <w:t xml:space="preserve"> záverečnej </w:t>
      </w:r>
      <w:r w:rsidRPr="00591EAE">
        <w:rPr>
          <w:sz w:val="24"/>
          <w:szCs w:val="24"/>
          <w:lang w:val="sk-SK"/>
        </w:rPr>
        <w:t>MS a zároveň boli udržané v monitorovanom období.</w:t>
      </w:r>
    </w:p>
    <w:p w14:paraId="582A8AA0" w14:textId="77777777" w:rsidR="00591EAE" w:rsidRPr="00591EAE" w:rsidRDefault="00591EAE" w:rsidP="00591EAE">
      <w:pPr>
        <w:pStyle w:val="Zkladntext"/>
        <w:ind w:left="720"/>
        <w:rPr>
          <w:sz w:val="24"/>
          <w:szCs w:val="24"/>
          <w:lang w:val="sk-SK"/>
        </w:rPr>
      </w:pPr>
    </w:p>
    <w:p w14:paraId="54093586" w14:textId="28B2888C" w:rsidR="009E6176" w:rsidRPr="002C11D8" w:rsidRDefault="009E6176" w:rsidP="009E6176">
      <w:pPr>
        <w:pStyle w:val="Zkladntext"/>
        <w:rPr>
          <w:b/>
          <w:sz w:val="24"/>
          <w:szCs w:val="24"/>
          <w:lang w:val="sk-SK"/>
        </w:rPr>
      </w:pPr>
      <w:r w:rsidRPr="002C11D8">
        <w:rPr>
          <w:b/>
          <w:sz w:val="24"/>
          <w:szCs w:val="24"/>
          <w:lang w:val="sk-SK"/>
        </w:rPr>
        <w:t>Modelové príklady</w:t>
      </w:r>
      <w:r w:rsidR="00F43E66">
        <w:rPr>
          <w:b/>
          <w:sz w:val="24"/>
          <w:szCs w:val="24"/>
          <w:lang w:val="sk-SK"/>
        </w:rPr>
        <w:t xml:space="preserve"> výpočtu pre P0091 a D0103</w:t>
      </w:r>
    </w:p>
    <w:p w14:paraId="2C1A2F3D" w14:textId="0E3CB84B" w:rsidR="009E6176" w:rsidRDefault="009E6176" w:rsidP="009E6176">
      <w:pPr>
        <w:pStyle w:val="Zkladntext"/>
        <w:rPr>
          <w:sz w:val="24"/>
          <w:szCs w:val="24"/>
          <w:lang w:val="sk-SK"/>
        </w:rPr>
      </w:pPr>
      <w:r w:rsidRPr="002C11D8">
        <w:rPr>
          <w:sz w:val="24"/>
          <w:szCs w:val="24"/>
          <w:lang w:val="sk-SK"/>
        </w:rPr>
        <w:t xml:space="preserve">Začiatok realizácie aktivít projektu je 15.5.2016. Prostredníctvom projektu podnik inštaloval do výroby novú výrobnú linku s obslužnou potrebou 10 pracovných miest (operátori linky, servis, technickí pracovníci), čím nahradil predchádzajúcu výrobnú linku s obslužnou potrebou 7 pracovných miest. Ku koncu fyzickej realizácie projektu (30. 11. 2017) bolo obsadených 9 nových pracovných miest, na zvyšné plánované PM prebiehal nábor (voľné). K termínu konca monitorovaného obdobia 1. NMS (31. 05. 2019) sa podarilo obsadiť celkovo 10 PM. </w:t>
      </w:r>
    </w:p>
    <w:p w14:paraId="4A76E0A0" w14:textId="5024AB39" w:rsidR="00591EAE" w:rsidRDefault="00591EAE" w:rsidP="009E6176">
      <w:pPr>
        <w:pStyle w:val="Zkladntext"/>
        <w:rPr>
          <w:sz w:val="24"/>
          <w:szCs w:val="24"/>
          <w:lang w:val="sk-SK"/>
        </w:rPr>
      </w:pPr>
    </w:p>
    <w:p w14:paraId="29C990E3" w14:textId="63A5CDC3" w:rsidR="00591EAE" w:rsidRDefault="00591EAE" w:rsidP="009E6176">
      <w:pPr>
        <w:pStyle w:val="Zkladntext"/>
        <w:rPr>
          <w:sz w:val="24"/>
          <w:szCs w:val="24"/>
          <w:lang w:val="sk-SK"/>
        </w:rPr>
      </w:pPr>
    </w:p>
    <w:p w14:paraId="6AD3AE25" w14:textId="22E5F858" w:rsidR="00591EAE" w:rsidRDefault="00591EAE" w:rsidP="009E6176">
      <w:pPr>
        <w:pStyle w:val="Zkladntext"/>
        <w:rPr>
          <w:sz w:val="24"/>
          <w:szCs w:val="24"/>
          <w:lang w:val="sk-SK"/>
        </w:rPr>
      </w:pPr>
    </w:p>
    <w:p w14:paraId="6B74FEAA" w14:textId="56E93AE8" w:rsidR="00591EAE" w:rsidRDefault="00591EAE" w:rsidP="009E6176">
      <w:pPr>
        <w:pStyle w:val="Zkladntext"/>
        <w:rPr>
          <w:sz w:val="24"/>
          <w:szCs w:val="24"/>
          <w:lang w:val="sk-SK"/>
        </w:rPr>
      </w:pPr>
    </w:p>
    <w:p w14:paraId="4C85CC85" w14:textId="77777777" w:rsidR="00591EAE" w:rsidRDefault="00591EAE" w:rsidP="009E6176">
      <w:pPr>
        <w:pStyle w:val="Zkladntext"/>
        <w:rPr>
          <w:lang w:val="sk-SK"/>
        </w:rPr>
      </w:pPr>
    </w:p>
    <w:tbl>
      <w:tblPr>
        <w:tblStyle w:val="Mriekatabuky"/>
        <w:tblW w:w="9067" w:type="dxa"/>
        <w:tblLook w:val="04A0" w:firstRow="1" w:lastRow="0" w:firstColumn="1" w:lastColumn="0" w:noHBand="0" w:noVBand="1"/>
      </w:tblPr>
      <w:tblGrid>
        <w:gridCol w:w="1602"/>
        <w:gridCol w:w="2033"/>
        <w:gridCol w:w="1463"/>
        <w:gridCol w:w="2410"/>
        <w:gridCol w:w="1559"/>
      </w:tblGrid>
      <w:tr w:rsidR="009E6176" w14:paraId="51A93BEF" w14:textId="77777777" w:rsidTr="00591EAE">
        <w:trPr>
          <w:trHeight w:val="1545"/>
        </w:trPr>
        <w:tc>
          <w:tcPr>
            <w:tcW w:w="1602" w:type="dxa"/>
          </w:tcPr>
          <w:p w14:paraId="03930C22" w14:textId="77777777" w:rsidR="009E6176" w:rsidRDefault="009E6176" w:rsidP="00FD38BE">
            <w:pPr>
              <w:pStyle w:val="Zkladntext"/>
              <w:jc w:val="left"/>
              <w:rPr>
                <w:lang w:val="sk-SK"/>
              </w:rPr>
            </w:pPr>
            <w:r w:rsidRPr="00F930D3">
              <w:rPr>
                <w:b/>
                <w:lang w:val="sk-SK"/>
              </w:rPr>
              <w:lastRenderedPageBreak/>
              <w:t>Východiskový stav</w:t>
            </w:r>
            <w:r>
              <w:rPr>
                <w:lang w:val="sk-SK"/>
              </w:rPr>
              <w:t xml:space="preserve"> celkovej zamestnanosti v podniku</w:t>
            </w:r>
          </w:p>
        </w:tc>
        <w:tc>
          <w:tcPr>
            <w:tcW w:w="2033" w:type="dxa"/>
          </w:tcPr>
          <w:p w14:paraId="3B453577" w14:textId="77777777" w:rsidR="009E6176" w:rsidRPr="00F930D3" w:rsidRDefault="009E6176" w:rsidP="00FD38BE">
            <w:pPr>
              <w:pStyle w:val="Zkladntext"/>
              <w:jc w:val="left"/>
              <w:rPr>
                <w:b/>
                <w:lang w:val="sk-SK"/>
              </w:rPr>
            </w:pPr>
            <w:r w:rsidRPr="00F930D3">
              <w:rPr>
                <w:b/>
                <w:lang w:val="sk-SK"/>
              </w:rPr>
              <w:t>Termín vykazovania</w:t>
            </w:r>
          </w:p>
        </w:tc>
        <w:tc>
          <w:tcPr>
            <w:tcW w:w="1463" w:type="dxa"/>
          </w:tcPr>
          <w:p w14:paraId="6920EA26" w14:textId="77777777" w:rsidR="009E6176" w:rsidRPr="006F0EDD" w:rsidRDefault="009E6176" w:rsidP="00FD38BE">
            <w:pPr>
              <w:pStyle w:val="Zkladntext"/>
              <w:jc w:val="left"/>
              <w:rPr>
                <w:lang w:val="sk-SK"/>
              </w:rPr>
            </w:pPr>
            <w:r w:rsidRPr="006F0EDD">
              <w:rPr>
                <w:b/>
                <w:lang w:val="sk-SK"/>
              </w:rPr>
              <w:t>Koncový stav</w:t>
            </w:r>
            <w:r w:rsidRPr="006F0EDD">
              <w:rPr>
                <w:lang w:val="sk-SK"/>
              </w:rPr>
              <w:t xml:space="preserve"> celkovej zamestnanosti v podniku (k dátumu vykazovania)</w:t>
            </w:r>
          </w:p>
        </w:tc>
        <w:tc>
          <w:tcPr>
            <w:tcW w:w="2410" w:type="dxa"/>
          </w:tcPr>
          <w:p w14:paraId="2EC39E6E" w14:textId="77777777" w:rsidR="009E6176" w:rsidRPr="006F0EDD" w:rsidRDefault="009E6176" w:rsidP="00FD38BE">
            <w:pPr>
              <w:pStyle w:val="Zkladntext"/>
              <w:rPr>
                <w:b/>
                <w:lang w:val="sk-SK"/>
              </w:rPr>
            </w:pPr>
            <w:r w:rsidRPr="006F0EDD">
              <w:rPr>
                <w:b/>
                <w:lang w:val="sk-SK"/>
              </w:rPr>
              <w:t>Hodnota P0091</w:t>
            </w:r>
          </w:p>
        </w:tc>
        <w:tc>
          <w:tcPr>
            <w:tcW w:w="1559" w:type="dxa"/>
          </w:tcPr>
          <w:p w14:paraId="21A1A7A5" w14:textId="77777777" w:rsidR="009E6176" w:rsidRPr="006F0EDD" w:rsidRDefault="009E6176" w:rsidP="00FD38BE">
            <w:pPr>
              <w:pStyle w:val="Zkladntext"/>
              <w:rPr>
                <w:b/>
                <w:lang w:val="sk-SK"/>
              </w:rPr>
            </w:pPr>
            <w:r w:rsidRPr="006F0EDD">
              <w:rPr>
                <w:b/>
                <w:lang w:val="sk-SK"/>
              </w:rPr>
              <w:t xml:space="preserve">Hodnota </w:t>
            </w:r>
            <w:r w:rsidRPr="004652C9">
              <w:rPr>
                <w:b/>
                <w:lang w:val="sk-SK"/>
              </w:rPr>
              <w:t>D0103</w:t>
            </w:r>
          </w:p>
        </w:tc>
      </w:tr>
      <w:tr w:rsidR="009E6176" w14:paraId="613023E8" w14:textId="77777777" w:rsidTr="00FD38BE">
        <w:tc>
          <w:tcPr>
            <w:tcW w:w="1602" w:type="dxa"/>
          </w:tcPr>
          <w:p w14:paraId="646D153E" w14:textId="77777777"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47D4C80F" w14:textId="77777777" w:rsidR="009E6176" w:rsidRPr="00203A5C" w:rsidRDefault="009E6176" w:rsidP="00FD38BE">
            <w:pPr>
              <w:pStyle w:val="Zkladntext"/>
              <w:jc w:val="left"/>
              <w:rPr>
                <w:lang w:val="sk-SK"/>
              </w:rPr>
            </w:pPr>
            <w:r w:rsidRPr="00203A5C">
              <w:rPr>
                <w:lang w:val="sk-SK"/>
              </w:rPr>
              <w:t>Fyzické ukončenie projektu (30.11.2017)</w:t>
            </w:r>
          </w:p>
        </w:tc>
        <w:tc>
          <w:tcPr>
            <w:tcW w:w="1463" w:type="dxa"/>
          </w:tcPr>
          <w:p w14:paraId="490BCDCD" w14:textId="77777777" w:rsidR="009E6176" w:rsidRPr="006F0EDD" w:rsidRDefault="009E6176" w:rsidP="00FD38BE">
            <w:pPr>
              <w:pStyle w:val="Zkladntext"/>
              <w:jc w:val="left"/>
              <w:rPr>
                <w:lang w:val="sk-SK"/>
              </w:rPr>
            </w:pPr>
            <w:r w:rsidRPr="006F0EDD">
              <w:rPr>
                <w:b/>
                <w:lang w:val="sk-SK"/>
              </w:rPr>
              <w:t>10</w:t>
            </w:r>
            <w:r>
              <w:rPr>
                <w:b/>
                <w:lang w:val="sk-SK"/>
              </w:rPr>
              <w:t>2</w:t>
            </w:r>
            <w:r w:rsidRPr="006F0EDD">
              <w:rPr>
                <w:lang w:val="sk-SK"/>
              </w:rPr>
              <w:t xml:space="preserve"> </w:t>
            </w:r>
            <w:r>
              <w:rPr>
                <w:lang w:val="sk-SK"/>
              </w:rPr>
              <w:t xml:space="preserve">FTE </w:t>
            </w:r>
            <w:r w:rsidRPr="006F0EDD">
              <w:rPr>
                <w:lang w:val="sk-SK"/>
              </w:rPr>
              <w:t>(30.11.2017)</w:t>
            </w:r>
          </w:p>
        </w:tc>
        <w:tc>
          <w:tcPr>
            <w:tcW w:w="2410" w:type="dxa"/>
          </w:tcPr>
          <w:p w14:paraId="64E30FF5" w14:textId="77777777" w:rsidR="009E6176" w:rsidRPr="006F0EDD" w:rsidRDefault="009E6176" w:rsidP="00FD38BE">
            <w:pPr>
              <w:pStyle w:val="Zkladntext"/>
              <w:jc w:val="left"/>
              <w:rPr>
                <w:lang w:val="sk-SK"/>
              </w:rPr>
            </w:pPr>
            <w:r w:rsidRPr="006F0EDD">
              <w:rPr>
                <w:lang w:val="sk-SK"/>
              </w:rPr>
              <w:t xml:space="preserve">2 (9 obsadených nových znížených o 7 pôvodných (zrušených) </w:t>
            </w:r>
          </w:p>
        </w:tc>
        <w:tc>
          <w:tcPr>
            <w:tcW w:w="1559" w:type="dxa"/>
          </w:tcPr>
          <w:p w14:paraId="75E805B7" w14:textId="77777777" w:rsidR="009E6176" w:rsidRPr="006F0EDD" w:rsidRDefault="009E6176" w:rsidP="00FD38BE">
            <w:pPr>
              <w:pStyle w:val="Zkladntext"/>
              <w:jc w:val="left"/>
              <w:rPr>
                <w:lang w:val="sk-SK"/>
              </w:rPr>
            </w:pPr>
            <w:r w:rsidRPr="006F0EDD">
              <w:rPr>
                <w:lang w:val="sk-SK"/>
              </w:rPr>
              <w:t>3 (vrátane voľného)</w:t>
            </w:r>
          </w:p>
        </w:tc>
      </w:tr>
      <w:tr w:rsidR="009E6176" w14:paraId="40164C2F" w14:textId="77777777" w:rsidTr="00FD38BE">
        <w:tc>
          <w:tcPr>
            <w:tcW w:w="1602" w:type="dxa"/>
          </w:tcPr>
          <w:p w14:paraId="0EDE60D0" w14:textId="3509E618" w:rsidR="009E6176" w:rsidRDefault="009E6176" w:rsidP="00FD38BE">
            <w:pPr>
              <w:pStyle w:val="Zkladntext"/>
              <w:jc w:val="left"/>
              <w:rPr>
                <w:lang w:val="sk-SK"/>
              </w:rPr>
            </w:pPr>
            <w:r w:rsidRPr="00F930D3">
              <w:rPr>
                <w:b/>
                <w:lang w:val="sk-SK"/>
              </w:rPr>
              <w:t>100</w:t>
            </w:r>
            <w:r>
              <w:rPr>
                <w:lang w:val="sk-SK"/>
              </w:rPr>
              <w:t xml:space="preserve"> FTE</w:t>
            </w:r>
          </w:p>
        </w:tc>
        <w:tc>
          <w:tcPr>
            <w:tcW w:w="2033" w:type="dxa"/>
          </w:tcPr>
          <w:p w14:paraId="0434C3C3" w14:textId="5579283E" w:rsidR="009E6176" w:rsidRPr="00203A5C" w:rsidRDefault="009E6176" w:rsidP="00DA19E2">
            <w:pPr>
              <w:pStyle w:val="Zkladntext"/>
              <w:jc w:val="left"/>
              <w:rPr>
                <w:lang w:val="sk-SK"/>
              </w:rPr>
            </w:pPr>
            <w:r w:rsidRPr="00203A5C">
              <w:rPr>
                <w:lang w:val="sk-SK"/>
              </w:rPr>
              <w:t>Koniec monitorovaného obdobia 1. NMS</w:t>
            </w:r>
            <w:r w:rsidR="00DA19E2">
              <w:rPr>
                <w:rStyle w:val="Odkaznapoznmkupodiarou"/>
                <w:lang w:val="sk-SK"/>
              </w:rPr>
              <w:footnoteReference w:id="25"/>
            </w:r>
            <w:r w:rsidRPr="00203A5C">
              <w:rPr>
                <w:lang w:val="sk-SK"/>
              </w:rPr>
              <w:t xml:space="preserve"> (31.05.2019)</w:t>
            </w:r>
          </w:p>
        </w:tc>
        <w:tc>
          <w:tcPr>
            <w:tcW w:w="1463" w:type="dxa"/>
          </w:tcPr>
          <w:p w14:paraId="7746CC27" w14:textId="293E9061" w:rsidR="009E6176" w:rsidRPr="006F0EDD" w:rsidRDefault="009E6176" w:rsidP="00FD38BE">
            <w:pPr>
              <w:pStyle w:val="Zkladntext"/>
              <w:jc w:val="left"/>
              <w:rPr>
                <w:lang w:val="sk-SK"/>
              </w:rPr>
            </w:pPr>
            <w:r w:rsidRPr="006F0EDD">
              <w:rPr>
                <w:b/>
                <w:lang w:val="sk-SK"/>
              </w:rPr>
              <w:t>99</w:t>
            </w:r>
            <w:r w:rsidRPr="006F0EDD">
              <w:rPr>
                <w:lang w:val="sk-SK"/>
              </w:rPr>
              <w:t xml:space="preserve"> </w:t>
            </w:r>
            <w:r>
              <w:rPr>
                <w:lang w:val="sk-SK"/>
              </w:rPr>
              <w:t xml:space="preserve">FTE </w:t>
            </w:r>
            <w:r w:rsidRPr="006F0EDD">
              <w:rPr>
                <w:lang w:val="sk-SK"/>
              </w:rPr>
              <w:t>(31.05.2019)</w:t>
            </w:r>
          </w:p>
        </w:tc>
        <w:tc>
          <w:tcPr>
            <w:tcW w:w="2410" w:type="dxa"/>
          </w:tcPr>
          <w:p w14:paraId="7212FCD6" w14:textId="6A6BD946" w:rsidR="009E6176" w:rsidRPr="006F0EDD" w:rsidRDefault="009E6176" w:rsidP="00FD38BE">
            <w:pPr>
              <w:pStyle w:val="Zkladntext"/>
              <w:jc w:val="left"/>
              <w:rPr>
                <w:lang w:val="sk-SK"/>
              </w:rPr>
            </w:pPr>
            <w:r w:rsidRPr="006F0EDD">
              <w:rPr>
                <w:lang w:val="sk-SK"/>
              </w:rPr>
              <w:t>2</w:t>
            </w:r>
          </w:p>
        </w:tc>
        <w:tc>
          <w:tcPr>
            <w:tcW w:w="1559" w:type="dxa"/>
          </w:tcPr>
          <w:p w14:paraId="5D7A8391" w14:textId="59C80B71" w:rsidR="009E6176" w:rsidRPr="006F0EDD" w:rsidRDefault="009E6176" w:rsidP="00FD38BE">
            <w:pPr>
              <w:pStyle w:val="Zkladntext"/>
              <w:jc w:val="left"/>
              <w:rPr>
                <w:lang w:val="sk-SK"/>
              </w:rPr>
            </w:pPr>
            <w:r w:rsidRPr="006F0EDD">
              <w:rPr>
                <w:lang w:val="sk-SK"/>
              </w:rPr>
              <w:t>3</w:t>
            </w:r>
          </w:p>
        </w:tc>
      </w:tr>
    </w:tbl>
    <w:p w14:paraId="3275803D" w14:textId="77777777" w:rsidR="009E6176" w:rsidRDefault="009E6176" w:rsidP="009E6176"/>
    <w:p w14:paraId="60C583D8" w14:textId="77777777" w:rsidR="00EB177E" w:rsidRPr="00B03B3E" w:rsidRDefault="00B03B3E" w:rsidP="009E6176">
      <w:r w:rsidRPr="00B03B3E">
        <w:t xml:space="preserve">Monitorovanie </w:t>
      </w:r>
      <w:r w:rsidRPr="00B03B3E">
        <w:rPr>
          <w:b/>
        </w:rPr>
        <w:t>súboru iných údajov D0103, D0104, D0106, D0108, D0110, D0112, D0114</w:t>
      </w:r>
      <w:r w:rsidRPr="00B03B3E">
        <w:t xml:space="preserve"> sa </w:t>
      </w:r>
      <w:r w:rsidRPr="00B03B3E">
        <w:rPr>
          <w:b/>
        </w:rPr>
        <w:t>bude aplikovať na relevantné projekty danej aktivity podľa určenia RO v príslušnej výzve</w:t>
      </w:r>
      <w:r w:rsidRPr="00B03B3E">
        <w:t>.</w:t>
      </w:r>
    </w:p>
    <w:p w14:paraId="520E6B22" w14:textId="3725E85F" w:rsidR="00727788" w:rsidRDefault="00727788" w:rsidP="009E6176"/>
    <w:p w14:paraId="00AB23ED" w14:textId="2293FF8D" w:rsidR="009E6176" w:rsidRDefault="009E6176" w:rsidP="00502111">
      <w:pPr>
        <w:pStyle w:val="Nadpis2"/>
        <w:numPr>
          <w:ilvl w:val="1"/>
          <w:numId w:val="25"/>
        </w:numPr>
        <w:jc w:val="both"/>
      </w:pPr>
      <w:bookmarkStart w:id="344" w:name="_Toc509218183"/>
      <w:bookmarkStart w:id="345" w:name="_Toc7434141"/>
      <w:bookmarkStart w:id="346" w:name="_Toc23337181"/>
      <w:bookmarkStart w:id="347" w:name="_Toc37769166"/>
      <w:bookmarkStart w:id="348" w:name="_Toc54358043"/>
      <w:bookmarkStart w:id="349" w:name="_Toc70333364"/>
      <w:r>
        <w:t>Hrubé nové vedecko-výskumné pracovné miesto (P0231)</w:t>
      </w:r>
      <w:bookmarkEnd w:id="344"/>
      <w:bookmarkEnd w:id="345"/>
      <w:bookmarkEnd w:id="346"/>
      <w:bookmarkEnd w:id="347"/>
      <w:bookmarkEnd w:id="348"/>
      <w:bookmarkEnd w:id="349"/>
    </w:p>
    <w:p w14:paraId="408DF4B8" w14:textId="77777777" w:rsidR="009E6176" w:rsidRPr="00A76B05" w:rsidRDefault="009E6176" w:rsidP="009E6176">
      <w:pPr>
        <w:pStyle w:val="Zkladntext"/>
        <w:rPr>
          <w:sz w:val="24"/>
          <w:szCs w:val="24"/>
          <w:lang w:val="sk-SK"/>
        </w:rPr>
      </w:pPr>
      <w:r w:rsidRPr="00A76B05">
        <w:rPr>
          <w:b/>
          <w:sz w:val="24"/>
          <w:szCs w:val="24"/>
          <w:lang w:val="sk-SK"/>
        </w:rPr>
        <w:t>Podrobná charakteristika</w:t>
      </w:r>
    </w:p>
    <w:p w14:paraId="20F20479" w14:textId="77777777" w:rsidR="009E6176" w:rsidRPr="00A76B05" w:rsidRDefault="009E6176" w:rsidP="009E6176">
      <w:pPr>
        <w:pStyle w:val="Zkladntext"/>
        <w:rPr>
          <w:sz w:val="24"/>
          <w:szCs w:val="24"/>
          <w:lang w:val="sk-SK"/>
        </w:rPr>
      </w:pPr>
      <w:r w:rsidRPr="00A76B05">
        <w:rPr>
          <w:sz w:val="24"/>
          <w:szCs w:val="24"/>
          <w:lang w:val="sk-SK"/>
        </w:rPr>
        <w:t xml:space="preserve">Za </w:t>
      </w:r>
      <w:r w:rsidRPr="00A76B05">
        <w:rPr>
          <w:b/>
          <w:sz w:val="24"/>
          <w:szCs w:val="24"/>
          <w:lang w:val="sk-SK"/>
        </w:rPr>
        <w:t>hrubé nové vedecko-výskumné pracovné miesto</w:t>
      </w:r>
      <w:r w:rsidRPr="00A76B05">
        <w:rPr>
          <w:sz w:val="24"/>
          <w:szCs w:val="24"/>
          <w:lang w:val="sk-SK"/>
        </w:rPr>
        <w:t xml:space="preserve"> sa považuje také pracovné miesto, ktoré:</w:t>
      </w:r>
    </w:p>
    <w:p w14:paraId="7FA25BC9" w14:textId="77777777" w:rsidR="009E6176" w:rsidRPr="00A76B05" w:rsidRDefault="009E6176" w:rsidP="0037616C">
      <w:pPr>
        <w:pStyle w:val="Zkladntext"/>
        <w:numPr>
          <w:ilvl w:val="0"/>
          <w:numId w:val="7"/>
        </w:numPr>
        <w:ind w:left="313"/>
        <w:rPr>
          <w:sz w:val="24"/>
          <w:szCs w:val="24"/>
          <w:lang w:val="sk-SK"/>
        </w:rPr>
      </w:pPr>
      <w:r w:rsidRPr="00A76B05">
        <w:rPr>
          <w:b/>
          <w:sz w:val="24"/>
          <w:szCs w:val="24"/>
          <w:lang w:val="sk-SK"/>
        </w:rPr>
        <w:t>neexistovalo</w:t>
      </w:r>
      <w:r w:rsidRPr="00A76B05">
        <w:rPr>
          <w:sz w:val="24"/>
          <w:szCs w:val="24"/>
          <w:lang w:val="sk-SK"/>
        </w:rPr>
        <w:t xml:space="preserve"> pred realizáciou podporeného projektu a </w:t>
      </w:r>
      <w:r w:rsidRPr="00A76B05">
        <w:rPr>
          <w:b/>
          <w:sz w:val="24"/>
          <w:szCs w:val="24"/>
          <w:lang w:val="sk-SK"/>
        </w:rPr>
        <w:t>vzniklo len v jeho dôsledku</w:t>
      </w:r>
      <w:r w:rsidRPr="00A76B05">
        <w:rPr>
          <w:sz w:val="24"/>
          <w:szCs w:val="24"/>
          <w:lang w:val="sk-SK"/>
        </w:rPr>
        <w:t xml:space="preserve"> (za takéto pracovné miesto sa nepovažuje také miesto, ktoré existovalo ešte pred realizáciou podporeného projektu, ale bolo neobsadené)</w:t>
      </w:r>
      <w:r w:rsidRPr="00A76B05">
        <w:rPr>
          <w:rStyle w:val="Odkaznapoznmkupodiarou"/>
          <w:sz w:val="24"/>
          <w:szCs w:val="24"/>
          <w:lang w:val="sk-SK"/>
        </w:rPr>
        <w:footnoteReference w:id="26"/>
      </w:r>
      <w:r w:rsidRPr="00A76B05">
        <w:rPr>
          <w:sz w:val="24"/>
          <w:szCs w:val="24"/>
          <w:lang w:val="sk-SK"/>
        </w:rPr>
        <w:t>;</w:t>
      </w:r>
    </w:p>
    <w:p w14:paraId="12A8395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 xml:space="preserve">bude priamo vykonávať </w:t>
      </w:r>
      <w:r w:rsidRPr="00A76B05">
        <w:rPr>
          <w:b/>
          <w:sz w:val="24"/>
          <w:szCs w:val="24"/>
          <w:lang w:val="sk-SK"/>
        </w:rPr>
        <w:t>vedecko-výskumné činnosti;</w:t>
      </w:r>
    </w:p>
    <w:p w14:paraId="5AAB7F5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sa obsadzuje na základe pracovného alebo iného obdobného pomeru (na dobu neurčitú alebo na dobu určitú) alebo iného právneho vzťahu</w:t>
      </w:r>
      <w:r w:rsidRPr="00A76B05">
        <w:rPr>
          <w:rStyle w:val="Odkaznapoznmkupodiarou"/>
          <w:sz w:val="24"/>
          <w:szCs w:val="24"/>
          <w:lang w:val="sk-SK"/>
        </w:rPr>
        <w:footnoteReference w:id="27"/>
      </w:r>
      <w:r w:rsidRPr="00A76B05">
        <w:rPr>
          <w:sz w:val="24"/>
          <w:szCs w:val="24"/>
          <w:lang w:val="sk-SK"/>
        </w:rPr>
        <w:t xml:space="preserve"> ustanoveného osobitnými právnymi predpismi alebo mimopracovného pomeru;</w:t>
      </w:r>
    </w:p>
    <w:p w14:paraId="00400452"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môže mať charakter plného alebo čiastkového pracovného úväzku v zmysle osobitných právnych predpisov;</w:t>
      </w:r>
    </w:p>
    <w:p w14:paraId="32F2729D"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lastRenderedPageBreak/>
        <w:t>pokiaľ je vytvorené ako sezónne pracovné miesto, musí sa sezónne opakovať jeho obsadenie</w:t>
      </w:r>
      <w:r w:rsidRPr="00A76B05">
        <w:rPr>
          <w:rStyle w:val="Odkaznapoznmkupodiarou"/>
          <w:sz w:val="24"/>
          <w:szCs w:val="24"/>
          <w:lang w:val="sk-SK"/>
        </w:rPr>
        <w:footnoteReference w:id="28"/>
      </w:r>
      <w:r w:rsidRPr="00A76B05">
        <w:rPr>
          <w:sz w:val="24"/>
          <w:szCs w:val="24"/>
          <w:lang w:val="sk-SK"/>
        </w:rPr>
        <w:t>;</w:t>
      </w:r>
    </w:p>
    <w:p w14:paraId="1A23CD0D"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je pracovným miestom, ktoré sa obsadzuje zamestnancom prijímateľa alebo partnera projektu alebo tretieho subjektu (napr. agentúra dočasného zamestnávania), pokiaľ toto vzniklo vďaka projektu;</w:t>
      </w:r>
    </w:p>
    <w:p w14:paraId="6A7E2FAE"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nie je obsadené zamestnancami subjektu prijímateľa alebo partnera projektu, ktorí zodpovedajú výlučne za implementáciu a riadenie projektu;</w:t>
      </w:r>
    </w:p>
    <w:p w14:paraId="05F81CC0" w14:textId="77777777" w:rsidR="009E6176" w:rsidRPr="00A76B05" w:rsidRDefault="009E6176" w:rsidP="0037616C">
      <w:pPr>
        <w:pStyle w:val="Zkladntext"/>
        <w:numPr>
          <w:ilvl w:val="0"/>
          <w:numId w:val="7"/>
        </w:numPr>
        <w:ind w:left="313"/>
        <w:rPr>
          <w:sz w:val="24"/>
          <w:szCs w:val="24"/>
          <w:lang w:val="sk-SK"/>
        </w:rPr>
      </w:pPr>
      <w:r w:rsidRPr="00A76B05">
        <w:rPr>
          <w:sz w:val="24"/>
          <w:szCs w:val="24"/>
          <w:lang w:val="sk-SK"/>
        </w:rPr>
        <w:t>musí spôsobiť zvýšenie počtu obsadených výskumných pracovných miest v organizácii.</w:t>
      </w:r>
    </w:p>
    <w:p w14:paraId="482DAAE6" w14:textId="77777777" w:rsidR="005D6BB9" w:rsidRDefault="005D6BB9" w:rsidP="009E6176">
      <w:pPr>
        <w:pStyle w:val="Zkladntext"/>
        <w:rPr>
          <w:b/>
          <w:lang w:val="sk-SK"/>
        </w:rPr>
      </w:pPr>
    </w:p>
    <w:p w14:paraId="63A19C34" w14:textId="0F305774" w:rsidR="009E6176" w:rsidRPr="00A76B05" w:rsidRDefault="009E6176" w:rsidP="009E6176">
      <w:pPr>
        <w:pStyle w:val="Zkladntext"/>
        <w:rPr>
          <w:b/>
          <w:sz w:val="24"/>
          <w:szCs w:val="24"/>
          <w:lang w:val="sk-SK"/>
        </w:rPr>
      </w:pPr>
      <w:r w:rsidRPr="00A76B05">
        <w:rPr>
          <w:b/>
          <w:sz w:val="24"/>
          <w:szCs w:val="24"/>
          <w:lang w:val="sk-SK"/>
        </w:rPr>
        <w:t>Spôsob vykazovania</w:t>
      </w:r>
    </w:p>
    <w:p w14:paraId="49F26183" w14:textId="382C4B9A" w:rsidR="009E6176" w:rsidRPr="00A76B05" w:rsidRDefault="009E6176" w:rsidP="0037616C">
      <w:pPr>
        <w:pStyle w:val="Zkladntext"/>
        <w:numPr>
          <w:ilvl w:val="0"/>
          <w:numId w:val="8"/>
        </w:numPr>
        <w:rPr>
          <w:sz w:val="24"/>
          <w:szCs w:val="24"/>
          <w:lang w:val="sk-SK"/>
        </w:rPr>
      </w:pPr>
      <w:r w:rsidRPr="00A76B05">
        <w:rPr>
          <w:sz w:val="24"/>
          <w:szCs w:val="24"/>
          <w:lang w:val="sk-SK"/>
        </w:rPr>
        <w:t xml:space="preserve">Vykazovanie sa vykonáva prostredníctvom nástrojov monitorovania v zmysle Systému riadenia EŠIF (výročná/záverečná </w:t>
      </w:r>
      <w:r w:rsidR="00F7029B" w:rsidRPr="00A76B05">
        <w:rPr>
          <w:sz w:val="24"/>
          <w:szCs w:val="24"/>
          <w:lang w:val="sk-SK"/>
        </w:rPr>
        <w:t>MS</w:t>
      </w:r>
      <w:r w:rsidRPr="00A76B05">
        <w:rPr>
          <w:sz w:val="24"/>
          <w:szCs w:val="24"/>
          <w:lang w:val="sk-SK"/>
        </w:rPr>
        <w:t xml:space="preserve">, resp. </w:t>
      </w:r>
      <w:r w:rsidR="00382B61" w:rsidRPr="00A76B05">
        <w:rPr>
          <w:sz w:val="24"/>
          <w:szCs w:val="24"/>
          <w:lang w:val="sk-SK"/>
        </w:rPr>
        <w:t>d</w:t>
      </w:r>
      <w:r w:rsidRPr="00A76B05">
        <w:rPr>
          <w:sz w:val="24"/>
          <w:szCs w:val="24"/>
          <w:lang w:val="sk-SK"/>
        </w:rPr>
        <w:t xml:space="preserve">oplňujúce monitorovacie údaje k  </w:t>
      </w:r>
      <w:r w:rsidR="002F7F1E" w:rsidRPr="00A76B05">
        <w:rPr>
          <w:sz w:val="24"/>
          <w:szCs w:val="24"/>
          <w:lang w:val="sk-SK"/>
        </w:rPr>
        <w:t>ŽoP</w:t>
      </w:r>
      <w:r w:rsidR="00E74E07" w:rsidRPr="00A76B05">
        <w:rPr>
          <w:sz w:val="24"/>
          <w:szCs w:val="24"/>
          <w:lang w:val="sk-SK"/>
        </w:rPr>
        <w:t>, mimoriadna MS</w:t>
      </w:r>
      <w:r w:rsidRPr="00A76B05">
        <w:rPr>
          <w:sz w:val="24"/>
          <w:szCs w:val="24"/>
          <w:lang w:val="sk-SK"/>
        </w:rPr>
        <w:t xml:space="preserve"> a následná </w:t>
      </w:r>
      <w:r w:rsidR="00F7029B" w:rsidRPr="00A76B05">
        <w:rPr>
          <w:sz w:val="24"/>
          <w:szCs w:val="24"/>
          <w:lang w:val="sk-SK"/>
        </w:rPr>
        <w:t>MS</w:t>
      </w:r>
      <w:r w:rsidRPr="00A76B05">
        <w:rPr>
          <w:sz w:val="24"/>
          <w:szCs w:val="24"/>
          <w:lang w:val="sk-SK"/>
        </w:rPr>
        <w:t>).</w:t>
      </w:r>
    </w:p>
    <w:p w14:paraId="7293CAA2" w14:textId="36C3D6D6" w:rsidR="009E6176" w:rsidRPr="00A76B05" w:rsidRDefault="009E6176" w:rsidP="009E6176">
      <w:pPr>
        <w:pStyle w:val="Zkladntext"/>
        <w:ind w:left="720"/>
        <w:rPr>
          <w:sz w:val="24"/>
          <w:szCs w:val="24"/>
          <w:lang w:val="sk-SK"/>
        </w:rPr>
      </w:pPr>
      <w:r w:rsidRPr="00A76B05">
        <w:rPr>
          <w:sz w:val="24"/>
          <w:szCs w:val="24"/>
          <w:lang w:val="sk-SK"/>
        </w:rPr>
        <w:t xml:space="preserve">Naplnenie cieľovej hodnoty sa posudzuje podľa hodnoty vykazovanej v záverečnej </w:t>
      </w:r>
      <w:r w:rsidR="0010279D" w:rsidRPr="00A76B05">
        <w:rPr>
          <w:sz w:val="24"/>
          <w:szCs w:val="24"/>
          <w:lang w:val="sk-SK"/>
        </w:rPr>
        <w:t>MS</w:t>
      </w:r>
      <w:r w:rsidRPr="00A76B05">
        <w:rPr>
          <w:sz w:val="24"/>
          <w:szCs w:val="24"/>
          <w:lang w:val="sk-SK"/>
        </w:rPr>
        <w:t>.</w:t>
      </w:r>
    </w:p>
    <w:p w14:paraId="2AD1A635" w14:textId="3DB8D1E4" w:rsidR="009E6176" w:rsidRPr="00A76B05" w:rsidRDefault="009E6176" w:rsidP="009E6176">
      <w:pPr>
        <w:pStyle w:val="Zkladntext"/>
        <w:ind w:left="720"/>
        <w:rPr>
          <w:sz w:val="24"/>
          <w:szCs w:val="24"/>
          <w:lang w:val="sk-SK"/>
        </w:rPr>
      </w:pPr>
      <w:r w:rsidRPr="00A76B05">
        <w:rPr>
          <w:sz w:val="24"/>
          <w:szCs w:val="24"/>
          <w:lang w:val="sk-SK"/>
        </w:rPr>
        <w:t xml:space="preserve">V rámci následných </w:t>
      </w:r>
      <w:r w:rsidR="0010279D" w:rsidRPr="00A76B05">
        <w:rPr>
          <w:sz w:val="24"/>
          <w:szCs w:val="24"/>
          <w:lang w:val="sk-SK"/>
        </w:rPr>
        <w:t>MS</w:t>
      </w:r>
      <w:r w:rsidRPr="00A76B05">
        <w:rPr>
          <w:sz w:val="24"/>
          <w:szCs w:val="24"/>
          <w:lang w:val="sk-SK"/>
        </w:rPr>
        <w:t xml:space="preserve"> sa monitorujú len tie vedecko-výskumné pracovné miesta, ktoré boli vykázané v záverečnej </w:t>
      </w:r>
      <w:r w:rsidR="0010279D" w:rsidRPr="00A76B05">
        <w:rPr>
          <w:sz w:val="24"/>
          <w:szCs w:val="24"/>
          <w:lang w:val="sk-SK"/>
        </w:rPr>
        <w:t>MS</w:t>
      </w:r>
      <w:r w:rsidRPr="00A76B05">
        <w:rPr>
          <w:sz w:val="24"/>
          <w:szCs w:val="24"/>
          <w:lang w:val="sk-SK"/>
        </w:rPr>
        <w:t>, a to už bez ohľadu na zmenu počtu obsadených výskumných pracovných miest v organizácii v danom monitorovanom období. Za kumulatívnu hodnotu v </w:t>
      </w:r>
      <w:r w:rsidR="0010279D" w:rsidRPr="00A76B05">
        <w:rPr>
          <w:sz w:val="24"/>
          <w:szCs w:val="24"/>
          <w:lang w:val="sk-SK"/>
        </w:rPr>
        <w:t xml:space="preserve">následnej MS </w:t>
      </w:r>
      <w:r w:rsidRPr="00A76B05">
        <w:rPr>
          <w:sz w:val="24"/>
          <w:szCs w:val="24"/>
          <w:lang w:val="sk-SK"/>
        </w:rPr>
        <w:t>sa uvádza kumulatívna hodnota uvedená v</w:t>
      </w:r>
      <w:r w:rsidR="0010279D" w:rsidRPr="00A76B05">
        <w:rPr>
          <w:sz w:val="24"/>
          <w:szCs w:val="24"/>
          <w:lang w:val="sk-SK"/>
        </w:rPr>
        <w:t xml:space="preserve"> záverečnej </w:t>
      </w:r>
      <w:r w:rsidRPr="00A76B05">
        <w:rPr>
          <w:sz w:val="24"/>
          <w:szCs w:val="24"/>
          <w:lang w:val="sk-SK"/>
        </w:rPr>
        <w:t>MS, za ročnú hodnotu v</w:t>
      </w:r>
      <w:r w:rsidR="0010279D" w:rsidRPr="00A76B05">
        <w:rPr>
          <w:sz w:val="24"/>
          <w:szCs w:val="24"/>
          <w:lang w:val="sk-SK"/>
        </w:rPr>
        <w:t xml:space="preserve"> následnej </w:t>
      </w:r>
      <w:r w:rsidRPr="00A76B05">
        <w:rPr>
          <w:sz w:val="24"/>
          <w:szCs w:val="24"/>
          <w:lang w:val="sk-SK"/>
        </w:rPr>
        <w:t>MS sa uvádza počet tých pracovných miest, ktoré boli vykázané v </w:t>
      </w:r>
      <w:r w:rsidR="0010279D" w:rsidRPr="00A76B05">
        <w:rPr>
          <w:sz w:val="24"/>
          <w:szCs w:val="24"/>
          <w:lang w:val="sk-SK"/>
        </w:rPr>
        <w:t xml:space="preserve">záverečnej MS </w:t>
      </w:r>
      <w:r w:rsidRPr="00A76B05">
        <w:rPr>
          <w:sz w:val="24"/>
          <w:szCs w:val="24"/>
          <w:lang w:val="sk-SK"/>
        </w:rPr>
        <w:t xml:space="preserve">a zároveň boli udržané v monitorovanom období. </w:t>
      </w:r>
    </w:p>
    <w:p w14:paraId="47E214BF" w14:textId="7658EF91" w:rsidR="009E6176" w:rsidRPr="00A76B05" w:rsidRDefault="009E6176" w:rsidP="0037616C">
      <w:pPr>
        <w:pStyle w:val="Zkladntext"/>
        <w:numPr>
          <w:ilvl w:val="0"/>
          <w:numId w:val="8"/>
        </w:numPr>
        <w:rPr>
          <w:sz w:val="24"/>
          <w:szCs w:val="24"/>
          <w:lang w:val="sk-SK"/>
        </w:rPr>
      </w:pPr>
      <w:r w:rsidRPr="00A76B05">
        <w:rPr>
          <w:sz w:val="24"/>
          <w:szCs w:val="24"/>
          <w:lang w:val="sk-SK"/>
        </w:rPr>
        <w:t>Mernou jednotkou je „FTE“ (ekvivalent plného pracovného úväzku). Z toho dôvodu sa pracovné miesta prepočítavajú na FTE podľa stanovenej metodiky v </w:t>
      </w:r>
      <w:r w:rsidR="0099010F" w:rsidRPr="00A76B05">
        <w:rPr>
          <w:sz w:val="24"/>
          <w:szCs w:val="24"/>
          <w:lang w:val="sk-SK"/>
        </w:rPr>
        <w:t>kapit</w:t>
      </w:r>
      <w:r w:rsidR="005F4B08" w:rsidRPr="00A76B05">
        <w:rPr>
          <w:sz w:val="24"/>
          <w:szCs w:val="24"/>
          <w:lang w:val="sk-SK"/>
        </w:rPr>
        <w:t>ole 2 tejto prílohy.</w:t>
      </w:r>
    </w:p>
    <w:p w14:paraId="4742C6E4" w14:textId="27153AEB" w:rsidR="009E6176" w:rsidRPr="00A76B05" w:rsidRDefault="009E6176" w:rsidP="0037616C">
      <w:pPr>
        <w:pStyle w:val="Zkladntext"/>
        <w:numPr>
          <w:ilvl w:val="0"/>
          <w:numId w:val="8"/>
        </w:numPr>
        <w:rPr>
          <w:sz w:val="24"/>
          <w:szCs w:val="24"/>
          <w:lang w:val="sk-SK"/>
        </w:rPr>
      </w:pPr>
      <w:r w:rsidRPr="00A76B05">
        <w:rPr>
          <w:b/>
          <w:sz w:val="24"/>
          <w:szCs w:val="24"/>
          <w:lang w:val="sk-SK"/>
        </w:rPr>
        <w:t>Vykazujú sa hrubé nové vedecko-výskumné pracovné miesta, ktoré boli vytvorené priamo vďaka projektu, znížené o vedecko-výskumné pracovné miesta, ktoré zanikli v dôsledku projektu, v deň vykazovania</w:t>
      </w:r>
      <w:r w:rsidRPr="00A76B05">
        <w:rPr>
          <w:rStyle w:val="Odkaznapoznmkupodiarou"/>
          <w:b/>
          <w:sz w:val="24"/>
          <w:szCs w:val="24"/>
          <w:lang w:val="sk-SK"/>
        </w:rPr>
        <w:footnoteReference w:id="29"/>
      </w:r>
      <w:r w:rsidRPr="00A76B05">
        <w:rPr>
          <w:b/>
          <w:sz w:val="24"/>
          <w:szCs w:val="24"/>
          <w:lang w:val="sk-SK"/>
        </w:rPr>
        <w:t xml:space="preserve"> sú obsadené, a za podmienky, že v podporenej organizácii došlo k zvýšeniu celkového počtu vedecko-výskumných pracovných miest.</w:t>
      </w:r>
      <w:r w:rsidRPr="00A76B05">
        <w:rPr>
          <w:sz w:val="24"/>
          <w:szCs w:val="24"/>
          <w:lang w:val="sk-SK"/>
        </w:rPr>
        <w:t xml:space="preserve"> Nárastom počtu výskumných pracovných miest v organizácii sa myslí </w:t>
      </w:r>
      <w:r w:rsidRPr="00A76B05">
        <w:rPr>
          <w:b/>
          <w:sz w:val="24"/>
          <w:szCs w:val="24"/>
          <w:lang w:val="sk-SK"/>
        </w:rPr>
        <w:t xml:space="preserve">rozdiel koncového a východiskového </w:t>
      </w:r>
      <w:r w:rsidRPr="00A76B05">
        <w:rPr>
          <w:sz w:val="24"/>
          <w:szCs w:val="24"/>
          <w:lang w:val="sk-SK"/>
        </w:rPr>
        <w:t>stavu evidovaného počtu výskumných pracovníkov</w:t>
      </w:r>
      <w:r w:rsidRPr="00A76B05">
        <w:rPr>
          <w:rStyle w:val="Odkaznapoznmkupodiarou"/>
          <w:sz w:val="24"/>
          <w:szCs w:val="24"/>
          <w:lang w:val="sk-SK"/>
        </w:rPr>
        <w:footnoteReference w:id="30"/>
      </w:r>
      <w:r w:rsidRPr="00A76B05">
        <w:rPr>
          <w:sz w:val="24"/>
          <w:szCs w:val="24"/>
          <w:lang w:val="sk-SK"/>
        </w:rPr>
        <w:t xml:space="preserve">, pričom tento rozdiel </w:t>
      </w:r>
      <w:r w:rsidRPr="00A76B05">
        <w:rPr>
          <w:b/>
          <w:sz w:val="24"/>
          <w:szCs w:val="24"/>
          <w:lang w:val="sk-SK"/>
        </w:rPr>
        <w:t xml:space="preserve">musí byť vyšší </w:t>
      </w:r>
      <w:r w:rsidR="001D1B13" w:rsidRPr="00A76B05">
        <w:rPr>
          <w:b/>
          <w:sz w:val="24"/>
          <w:szCs w:val="24"/>
          <w:lang w:val="sk-SK"/>
        </w:rPr>
        <w:t xml:space="preserve">    </w:t>
      </w:r>
      <w:r w:rsidRPr="00A76B05">
        <w:rPr>
          <w:b/>
          <w:sz w:val="24"/>
          <w:szCs w:val="24"/>
          <w:lang w:val="sk-SK"/>
        </w:rPr>
        <w:t>ako 0</w:t>
      </w:r>
      <w:r w:rsidRPr="00A76B05">
        <w:rPr>
          <w:sz w:val="24"/>
          <w:szCs w:val="24"/>
          <w:lang w:val="sk-SK"/>
        </w:rPr>
        <w:t>:</w:t>
      </w:r>
    </w:p>
    <w:p w14:paraId="67D4FB0F" w14:textId="50659C13" w:rsidR="009E6176" w:rsidRPr="00A76B05" w:rsidRDefault="009E6176" w:rsidP="0037616C">
      <w:pPr>
        <w:pStyle w:val="Zkladntext"/>
        <w:numPr>
          <w:ilvl w:val="1"/>
          <w:numId w:val="8"/>
        </w:numPr>
        <w:rPr>
          <w:sz w:val="24"/>
          <w:szCs w:val="24"/>
          <w:lang w:val="sk-SK"/>
        </w:rPr>
      </w:pPr>
      <w:r w:rsidRPr="00A76B05">
        <w:rPr>
          <w:sz w:val="24"/>
          <w:szCs w:val="24"/>
          <w:lang w:val="sk-SK"/>
        </w:rPr>
        <w:t xml:space="preserve">za východiskovú hodnotu počtu zamestnancov sa považuje počet evidovaného počtu výskumných pracovníkov k poslednému dňu v mesiaci predchádzajúcemu mesiacu podania </w:t>
      </w:r>
      <w:r w:rsidR="002F7F1E" w:rsidRPr="00A76B05">
        <w:rPr>
          <w:sz w:val="24"/>
          <w:szCs w:val="24"/>
          <w:lang w:val="sk-SK"/>
        </w:rPr>
        <w:t>ŽoNFP</w:t>
      </w:r>
      <w:r w:rsidR="007D0663" w:rsidRPr="00A76B05">
        <w:rPr>
          <w:sz w:val="24"/>
          <w:szCs w:val="24"/>
          <w:lang w:val="sk-SK"/>
        </w:rPr>
        <w:t xml:space="preserve"> (alebo k inému termínu, ktorý RO stanoví vo svojej </w:t>
      </w:r>
      <w:r w:rsidR="007D0663" w:rsidRPr="00A76B05">
        <w:rPr>
          <w:sz w:val="24"/>
          <w:szCs w:val="24"/>
          <w:lang w:val="sk-SK"/>
        </w:rPr>
        <w:lastRenderedPageBreak/>
        <w:t>riadiacej dokumentácii, musí však zahŕňať obdobie pred začiatkom realizácie projektu)</w:t>
      </w:r>
      <w:r w:rsidRPr="00A76B05">
        <w:rPr>
          <w:sz w:val="24"/>
          <w:szCs w:val="24"/>
          <w:lang w:val="sk-SK"/>
        </w:rPr>
        <w:t>;</w:t>
      </w:r>
    </w:p>
    <w:p w14:paraId="70B04D4E" w14:textId="59FF1C12" w:rsidR="009E6176" w:rsidRPr="00A76B05" w:rsidRDefault="009E6176" w:rsidP="0037616C">
      <w:pPr>
        <w:pStyle w:val="Zkladntext"/>
        <w:numPr>
          <w:ilvl w:val="1"/>
          <w:numId w:val="8"/>
        </w:numPr>
        <w:rPr>
          <w:sz w:val="24"/>
          <w:szCs w:val="24"/>
          <w:lang w:val="sk-SK"/>
        </w:rPr>
      </w:pPr>
      <w:r w:rsidRPr="00A76B05">
        <w:rPr>
          <w:sz w:val="24"/>
          <w:szCs w:val="24"/>
          <w:lang w:val="sk-SK"/>
        </w:rPr>
        <w:t xml:space="preserve">za koncovú hodnotu počtu zamestnancov sa považuje počet evidovaného počtu pracovníkov </w:t>
      </w:r>
      <w:r w:rsidR="00FD15D7" w:rsidRPr="00A76B05">
        <w:rPr>
          <w:sz w:val="24"/>
          <w:szCs w:val="24"/>
          <w:lang w:val="sk-SK"/>
        </w:rPr>
        <w:t xml:space="preserve">podľa stanoveného času plnenia </w:t>
      </w:r>
      <w:r w:rsidR="002A5570" w:rsidRPr="00A76B05">
        <w:rPr>
          <w:sz w:val="24"/>
          <w:szCs w:val="24"/>
          <w:lang w:val="sk-SK"/>
        </w:rPr>
        <w:t>MU pre</w:t>
      </w:r>
      <w:r w:rsidR="00FD15D7" w:rsidRPr="00A76B05">
        <w:rPr>
          <w:sz w:val="24"/>
          <w:szCs w:val="24"/>
          <w:lang w:val="sk-SK"/>
        </w:rPr>
        <w:t xml:space="preserve"> daný projekt</w:t>
      </w:r>
      <w:r w:rsidRPr="00A76B05">
        <w:rPr>
          <w:sz w:val="24"/>
          <w:szCs w:val="24"/>
          <w:lang w:val="sk-SK"/>
        </w:rPr>
        <w:t xml:space="preserve"> </w:t>
      </w:r>
    </w:p>
    <w:p w14:paraId="3692A7E4"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t>Ak sa celkový počet obsadených výskumných pracovných miest v organizácii nezvýši</w:t>
      </w:r>
      <w:r w:rsidRPr="00A76B05">
        <w:rPr>
          <w:sz w:val="24"/>
          <w:szCs w:val="24"/>
          <w:lang w:val="sk-SK"/>
        </w:rPr>
        <w:t xml:space="preserve">, vykázaná hodnota sa rovná </w:t>
      </w:r>
      <w:r w:rsidRPr="00A76B05">
        <w:rPr>
          <w:b/>
          <w:sz w:val="24"/>
          <w:szCs w:val="24"/>
          <w:lang w:val="sk-SK"/>
        </w:rPr>
        <w:t>nule</w:t>
      </w:r>
      <w:r w:rsidRPr="00A76B05">
        <w:rPr>
          <w:sz w:val="24"/>
          <w:szCs w:val="24"/>
          <w:lang w:val="sk-SK"/>
        </w:rPr>
        <w:t xml:space="preserve"> – považuje sa za preskupenie, nie za zvýšenie.</w:t>
      </w:r>
    </w:p>
    <w:p w14:paraId="333FA7BA"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t>Podporní zamestnanci pre VaV</w:t>
      </w:r>
      <w:r w:rsidRPr="00A76B05">
        <w:rPr>
          <w:sz w:val="24"/>
          <w:szCs w:val="24"/>
          <w:lang w:val="sk-SK"/>
        </w:rPr>
        <w:t xml:space="preserve"> (t. j. pracovníci, ktorí sa priamo nezúčastňujú na VaV činnostiach) sa </w:t>
      </w:r>
      <w:r w:rsidRPr="00A76B05">
        <w:rPr>
          <w:b/>
          <w:sz w:val="24"/>
          <w:szCs w:val="24"/>
          <w:lang w:val="sk-SK"/>
        </w:rPr>
        <w:t>nepočítajú</w:t>
      </w:r>
      <w:r w:rsidRPr="00A76B05">
        <w:rPr>
          <w:sz w:val="24"/>
          <w:szCs w:val="24"/>
          <w:lang w:val="sk-SK"/>
        </w:rPr>
        <w:t>.</w:t>
      </w:r>
    </w:p>
    <w:p w14:paraId="2C125281" w14:textId="77777777" w:rsidR="009E6176" w:rsidRPr="00A76B05" w:rsidRDefault="009E6176" w:rsidP="0037616C">
      <w:pPr>
        <w:pStyle w:val="Zkladntext"/>
        <w:numPr>
          <w:ilvl w:val="0"/>
          <w:numId w:val="8"/>
        </w:numPr>
        <w:rPr>
          <w:sz w:val="24"/>
          <w:szCs w:val="24"/>
          <w:lang w:val="sk-SK"/>
        </w:rPr>
      </w:pPr>
      <w:r w:rsidRPr="00A76B05">
        <w:rPr>
          <w:b/>
          <w:sz w:val="24"/>
          <w:szCs w:val="24"/>
          <w:lang w:val="sk-SK"/>
        </w:rPr>
        <w:t>Pracovné miesta vytvorené pre rôzne projekty sa spočítajú</w:t>
      </w:r>
      <w:r w:rsidRPr="00A76B05">
        <w:rPr>
          <w:sz w:val="24"/>
          <w:szCs w:val="24"/>
          <w:lang w:val="sk-SK"/>
        </w:rPr>
        <w:t xml:space="preserve"> (pod podmienkou, že všetky projekty dostávajú podporu), pričom sa to </w:t>
      </w:r>
      <w:r w:rsidRPr="00A76B05">
        <w:rPr>
          <w:b/>
          <w:sz w:val="24"/>
          <w:szCs w:val="24"/>
          <w:lang w:val="sk-SK"/>
        </w:rPr>
        <w:t>nepovažuje za viacnásobné započítanie</w:t>
      </w:r>
      <w:r w:rsidRPr="00A76B05">
        <w:rPr>
          <w:sz w:val="24"/>
          <w:szCs w:val="24"/>
          <w:lang w:val="sk-SK"/>
        </w:rPr>
        <w:t>.</w:t>
      </w:r>
    </w:p>
    <w:p w14:paraId="55F3E0B9" w14:textId="77777777" w:rsidR="009E6176" w:rsidRPr="00A76B05" w:rsidRDefault="009E6176" w:rsidP="0037616C">
      <w:pPr>
        <w:pStyle w:val="Zkladntext"/>
        <w:numPr>
          <w:ilvl w:val="0"/>
          <w:numId w:val="8"/>
        </w:numPr>
        <w:rPr>
          <w:sz w:val="24"/>
          <w:szCs w:val="24"/>
          <w:lang w:val="sk-SK"/>
        </w:rPr>
      </w:pPr>
      <w:r w:rsidRPr="00A76B05">
        <w:rPr>
          <w:sz w:val="24"/>
          <w:szCs w:val="24"/>
          <w:lang w:val="sk-SK"/>
        </w:rPr>
        <w:t xml:space="preserve">Údaje organizácií, ktoré </w:t>
      </w:r>
      <w:r w:rsidRPr="00A76B05">
        <w:rPr>
          <w:b/>
          <w:sz w:val="24"/>
          <w:szCs w:val="24"/>
          <w:lang w:val="sk-SK"/>
        </w:rPr>
        <w:t xml:space="preserve">zbankrotovali </w:t>
      </w:r>
      <w:r w:rsidRPr="00A76B05">
        <w:rPr>
          <w:sz w:val="24"/>
          <w:szCs w:val="24"/>
          <w:lang w:val="sk-SK"/>
        </w:rPr>
        <w:t xml:space="preserve">(sú v konkurznom konaní), sa zaevidujú ako </w:t>
      </w:r>
      <w:r w:rsidRPr="00A76B05">
        <w:rPr>
          <w:b/>
          <w:sz w:val="24"/>
          <w:szCs w:val="24"/>
          <w:lang w:val="sk-SK"/>
        </w:rPr>
        <w:t>nulový</w:t>
      </w:r>
      <w:r w:rsidRPr="00A76B05">
        <w:rPr>
          <w:sz w:val="24"/>
          <w:szCs w:val="24"/>
          <w:lang w:val="sk-SK"/>
        </w:rPr>
        <w:t xml:space="preserve"> nárast zamestnanosti.</w:t>
      </w:r>
    </w:p>
    <w:p w14:paraId="08010C73" w14:textId="14C8BB02" w:rsidR="009E6176" w:rsidRPr="00A76B05" w:rsidRDefault="00A76915" w:rsidP="0037616C">
      <w:pPr>
        <w:pStyle w:val="Zkladntext"/>
        <w:numPr>
          <w:ilvl w:val="0"/>
          <w:numId w:val="8"/>
        </w:numPr>
        <w:rPr>
          <w:color w:val="FF0000"/>
          <w:sz w:val="24"/>
          <w:szCs w:val="24"/>
          <w:lang w:val="sk-SK"/>
        </w:rPr>
      </w:pPr>
      <w:r w:rsidRPr="00A76B05">
        <w:rPr>
          <w:sz w:val="24"/>
          <w:szCs w:val="24"/>
          <w:lang w:val="sk-SK"/>
        </w:rPr>
        <w:t xml:space="preserve">Pri výpočte východiskového ako aj koncového stavu zamestnanosti je potrebné </w:t>
      </w:r>
      <w:r w:rsidRPr="00A76B05">
        <w:rPr>
          <w:b/>
          <w:sz w:val="24"/>
          <w:szCs w:val="24"/>
          <w:lang w:val="sk-SK"/>
        </w:rPr>
        <w:t>zohľadniť započítavanie údajov za partnerský alebo prepojený podnik</w:t>
      </w:r>
      <w:r w:rsidRPr="00A76B05">
        <w:rPr>
          <w:sz w:val="24"/>
          <w:szCs w:val="24"/>
          <w:lang w:val="sk-SK"/>
        </w:rPr>
        <w:t>, ak partnerský alebo prepojený podnik má štatút partnera projektu. Pokiaľ sa partnerský alebo prepojený podnik nepodieľa na realizácii aktivít projektu, tzn. nevyužíva sa inštitút partnerstva, jeho zamestnanosť sa neberie pri výpočte ukazovateľa do úvahy.</w:t>
      </w:r>
    </w:p>
    <w:p w14:paraId="2B475931" w14:textId="34676852" w:rsidR="009E6176" w:rsidRPr="00A76B05" w:rsidRDefault="009E6176" w:rsidP="0037616C">
      <w:pPr>
        <w:pStyle w:val="Zkladntext"/>
        <w:numPr>
          <w:ilvl w:val="0"/>
          <w:numId w:val="8"/>
        </w:numPr>
        <w:rPr>
          <w:sz w:val="24"/>
          <w:szCs w:val="24"/>
          <w:lang w:val="sk-SK"/>
        </w:rPr>
      </w:pPr>
      <w:r w:rsidRPr="00A76B05">
        <w:rPr>
          <w:sz w:val="24"/>
          <w:szCs w:val="24"/>
          <w:lang w:val="sk-SK"/>
        </w:rPr>
        <w:t>Obsadenosť pracovného miesta</w:t>
      </w:r>
      <w:r w:rsidR="00192AAF">
        <w:rPr>
          <w:rStyle w:val="Odkaznapoznmkupodiarou"/>
          <w:sz w:val="24"/>
          <w:szCs w:val="24"/>
          <w:lang w:val="sk-SK"/>
        </w:rPr>
        <w:footnoteReference w:id="31"/>
      </w:r>
      <w:r w:rsidRPr="00A76B05">
        <w:rPr>
          <w:sz w:val="24"/>
          <w:szCs w:val="24"/>
          <w:lang w:val="sk-SK"/>
        </w:rPr>
        <w:t xml:space="preserve"> sa deklaruje:</w:t>
      </w:r>
    </w:p>
    <w:p w14:paraId="23ACA438" w14:textId="672912C1" w:rsidR="00A76B05" w:rsidRPr="00A76B05" w:rsidRDefault="009E6176" w:rsidP="00192AAF">
      <w:pPr>
        <w:pStyle w:val="Zkladntext"/>
        <w:ind w:left="709"/>
        <w:rPr>
          <w:sz w:val="24"/>
          <w:szCs w:val="24"/>
          <w:lang w:val="sk-SK"/>
        </w:rPr>
      </w:pPr>
      <w:r w:rsidRPr="00A76B05">
        <w:rPr>
          <w:sz w:val="24"/>
          <w:szCs w:val="24"/>
          <w:lang w:val="sk-SK"/>
        </w:rPr>
        <w:t>pokiaľ ide o pracovné miesto obsadené na základe pracovného pomeru alebo iného obdobného pomeru, uhradením poistných odvodov do Sociálnej poisťovne za zamestnanca na danom pracovnom mieste, a to v deň vykazovania pracovného miesta.</w:t>
      </w:r>
      <w:r w:rsidRPr="00A76B05">
        <w:rPr>
          <w:rStyle w:val="Odkaznapoznmkupodiarou"/>
          <w:sz w:val="24"/>
          <w:szCs w:val="24"/>
          <w:lang w:val="sk-SK"/>
        </w:rPr>
        <w:footnoteReference w:id="32"/>
      </w:r>
    </w:p>
    <w:p w14:paraId="3F24AA6D" w14:textId="77777777" w:rsidR="00857026" w:rsidRDefault="00857026" w:rsidP="00072744">
      <w:pPr>
        <w:pStyle w:val="Zkladntext"/>
        <w:ind w:left="709"/>
        <w:rPr>
          <w:lang w:val="sk-SK"/>
        </w:rPr>
      </w:pPr>
    </w:p>
    <w:p w14:paraId="164F4059" w14:textId="2173E23C" w:rsidR="009E6176" w:rsidRDefault="009E6176" w:rsidP="00502111">
      <w:pPr>
        <w:pStyle w:val="Nadpis2"/>
        <w:numPr>
          <w:ilvl w:val="1"/>
          <w:numId w:val="25"/>
        </w:numPr>
      </w:pPr>
      <w:bookmarkStart w:id="350" w:name="_Toc509218184"/>
      <w:bookmarkStart w:id="351" w:name="_Toc7434142"/>
      <w:bookmarkStart w:id="352" w:name="_Toc23337182"/>
      <w:bookmarkStart w:id="353" w:name="_Toc37769167"/>
      <w:bookmarkStart w:id="354" w:name="_Toc54358044"/>
      <w:bookmarkStart w:id="355" w:name="_Toc70333365"/>
      <w:r>
        <w:t>Novovytvorené pracovné miesto (P0820)</w:t>
      </w:r>
      <w:bookmarkEnd w:id="350"/>
      <w:bookmarkEnd w:id="351"/>
      <w:bookmarkEnd w:id="352"/>
      <w:bookmarkEnd w:id="353"/>
      <w:bookmarkEnd w:id="354"/>
      <w:bookmarkEnd w:id="355"/>
    </w:p>
    <w:p w14:paraId="75BAD89B" w14:textId="77777777" w:rsidR="00857026" w:rsidRPr="00857026" w:rsidRDefault="00857026" w:rsidP="00857026"/>
    <w:p w14:paraId="79644289" w14:textId="77777777" w:rsidR="009E6176" w:rsidRPr="00A76B05" w:rsidRDefault="009E6176" w:rsidP="009E6176">
      <w:pPr>
        <w:pStyle w:val="Zkladntext"/>
        <w:rPr>
          <w:sz w:val="24"/>
          <w:szCs w:val="24"/>
          <w:lang w:val="sk-SK"/>
        </w:rPr>
      </w:pPr>
      <w:r w:rsidRPr="00A76B05">
        <w:rPr>
          <w:b/>
          <w:sz w:val="24"/>
          <w:szCs w:val="24"/>
          <w:lang w:val="sk-SK"/>
        </w:rPr>
        <w:t>Podrobná charakteristika</w:t>
      </w:r>
    </w:p>
    <w:p w14:paraId="1659886B" w14:textId="77777777" w:rsidR="009E6176" w:rsidRPr="00A76B05" w:rsidRDefault="009E6176" w:rsidP="009E6176">
      <w:pPr>
        <w:pStyle w:val="Zkladntext"/>
        <w:rPr>
          <w:sz w:val="24"/>
          <w:szCs w:val="24"/>
          <w:lang w:val="sk-SK"/>
        </w:rPr>
      </w:pPr>
      <w:r w:rsidRPr="00A76B05">
        <w:rPr>
          <w:b/>
          <w:sz w:val="24"/>
          <w:szCs w:val="24"/>
          <w:lang w:val="sk-SK"/>
        </w:rPr>
        <w:t>(Novo)vytvorené pracovné miesto</w:t>
      </w:r>
      <w:r w:rsidRPr="00A76B05">
        <w:rPr>
          <w:sz w:val="24"/>
          <w:szCs w:val="24"/>
          <w:lang w:val="sk-SK"/>
        </w:rPr>
        <w:t xml:space="preserve"> je také miesto, ktoré:</w:t>
      </w:r>
    </w:p>
    <w:p w14:paraId="03D33416" w14:textId="77777777" w:rsidR="009E6176" w:rsidRPr="00A76B05" w:rsidRDefault="009E6176" w:rsidP="0037616C">
      <w:pPr>
        <w:pStyle w:val="Zkladntext"/>
        <w:numPr>
          <w:ilvl w:val="0"/>
          <w:numId w:val="9"/>
        </w:numPr>
        <w:ind w:left="313"/>
        <w:rPr>
          <w:sz w:val="24"/>
          <w:szCs w:val="24"/>
          <w:lang w:val="sk-SK"/>
        </w:rPr>
      </w:pPr>
      <w:r w:rsidRPr="00A76B05">
        <w:rPr>
          <w:b/>
          <w:sz w:val="24"/>
          <w:szCs w:val="24"/>
          <w:lang w:val="sk-SK"/>
        </w:rPr>
        <w:t>neexistovalo</w:t>
      </w:r>
      <w:r w:rsidRPr="00A76B05">
        <w:rPr>
          <w:sz w:val="24"/>
          <w:szCs w:val="24"/>
          <w:lang w:val="sk-SK"/>
        </w:rPr>
        <w:t xml:space="preserve"> pred realizáciou podporeného projektu a </w:t>
      </w:r>
      <w:r w:rsidRPr="00A76B05">
        <w:rPr>
          <w:b/>
          <w:sz w:val="24"/>
          <w:szCs w:val="24"/>
          <w:lang w:val="sk-SK"/>
        </w:rPr>
        <w:t>vzniklo len v jeho dôsledku</w:t>
      </w:r>
      <w:r w:rsidRPr="00A76B05">
        <w:rPr>
          <w:sz w:val="24"/>
          <w:szCs w:val="24"/>
          <w:lang w:val="sk-SK"/>
        </w:rPr>
        <w:t xml:space="preserve"> (za takéto pracovné miesto sa nepovažuje také miesto, ktoré existovalo ešte pred realizáciou podporeného projektu, ale bolo neobsadené)</w:t>
      </w:r>
      <w:r w:rsidRPr="00A76B05">
        <w:rPr>
          <w:rStyle w:val="Odkaznapoznmkupodiarou"/>
          <w:sz w:val="24"/>
          <w:szCs w:val="24"/>
          <w:lang w:val="sk-SK"/>
        </w:rPr>
        <w:footnoteReference w:id="33"/>
      </w:r>
      <w:r w:rsidRPr="00A76B05">
        <w:rPr>
          <w:sz w:val="24"/>
          <w:szCs w:val="24"/>
          <w:lang w:val="sk-SK"/>
        </w:rPr>
        <w:t>;</w:t>
      </w:r>
    </w:p>
    <w:p w14:paraId="5881E0D8" w14:textId="77777777" w:rsidR="009E6176" w:rsidRPr="00A76B05" w:rsidRDefault="009E6176" w:rsidP="0037616C">
      <w:pPr>
        <w:pStyle w:val="Zkladntext"/>
        <w:numPr>
          <w:ilvl w:val="0"/>
          <w:numId w:val="9"/>
        </w:numPr>
        <w:ind w:left="313"/>
        <w:rPr>
          <w:sz w:val="24"/>
          <w:szCs w:val="24"/>
          <w:lang w:val="sk-SK"/>
        </w:rPr>
      </w:pPr>
      <w:r w:rsidRPr="00A76B05">
        <w:rPr>
          <w:sz w:val="24"/>
          <w:szCs w:val="24"/>
          <w:lang w:val="sk-SK"/>
        </w:rPr>
        <w:lastRenderedPageBreak/>
        <w:t>sa obsadzuje na základe pracovného alebo obdobného pomeru (na dobu neurčitú alebo na dobu určitú) ustanoveného osobitnými právnymi predpismi;</w:t>
      </w:r>
    </w:p>
    <w:p w14:paraId="72DD9B25" w14:textId="77777777" w:rsidR="00591EAE" w:rsidRDefault="009E6176" w:rsidP="00434B0E">
      <w:pPr>
        <w:pStyle w:val="Zkladntext"/>
        <w:numPr>
          <w:ilvl w:val="0"/>
          <w:numId w:val="9"/>
        </w:numPr>
        <w:ind w:left="313"/>
        <w:rPr>
          <w:sz w:val="24"/>
          <w:szCs w:val="24"/>
          <w:lang w:val="sk-SK"/>
        </w:rPr>
      </w:pPr>
      <w:r w:rsidRPr="00591EAE">
        <w:rPr>
          <w:sz w:val="24"/>
          <w:szCs w:val="24"/>
          <w:lang w:val="sk-SK"/>
        </w:rPr>
        <w:t>má charakter plného úväzku (minimálne 30 hodín týždenne);</w:t>
      </w:r>
    </w:p>
    <w:p w14:paraId="33A743EC" w14:textId="0333BCC6" w:rsidR="009E6176" w:rsidRPr="00591EAE" w:rsidRDefault="009E6176" w:rsidP="00434B0E">
      <w:pPr>
        <w:pStyle w:val="Zkladntext"/>
        <w:numPr>
          <w:ilvl w:val="0"/>
          <w:numId w:val="9"/>
        </w:numPr>
        <w:ind w:left="313"/>
        <w:rPr>
          <w:sz w:val="24"/>
          <w:szCs w:val="24"/>
          <w:lang w:val="sk-SK"/>
        </w:rPr>
      </w:pPr>
      <w:r w:rsidRPr="00591EAE">
        <w:rPr>
          <w:sz w:val="24"/>
          <w:szCs w:val="24"/>
          <w:lang w:val="sk-SK"/>
        </w:rPr>
        <w:t>ktoré mohlo byť počas monitorovaného obdobia obsadené alebo rezervované alebo voľné a bolo k termínu vykazovania obsadené</w:t>
      </w:r>
      <w:r w:rsidR="00192AAF">
        <w:rPr>
          <w:rStyle w:val="Odkaznapoznmkupodiarou"/>
          <w:sz w:val="24"/>
          <w:szCs w:val="24"/>
          <w:lang w:val="sk-SK"/>
        </w:rPr>
        <w:footnoteReference w:id="34"/>
      </w:r>
      <w:r w:rsidRPr="00591EAE">
        <w:rPr>
          <w:sz w:val="24"/>
          <w:szCs w:val="24"/>
          <w:lang w:val="sk-SK"/>
        </w:rPr>
        <w:t>, pričom platí, že doba neobsadenosti voľného alebo rezervovaného pracovného miesta nie je nijako limitovaná;</w:t>
      </w:r>
    </w:p>
    <w:p w14:paraId="32E575D9" w14:textId="77777777" w:rsidR="009E6176" w:rsidRPr="00A76B05" w:rsidRDefault="009E6176" w:rsidP="0037616C">
      <w:pPr>
        <w:pStyle w:val="Zkladntext"/>
        <w:numPr>
          <w:ilvl w:val="0"/>
          <w:numId w:val="9"/>
        </w:numPr>
        <w:ind w:left="313"/>
        <w:rPr>
          <w:sz w:val="24"/>
          <w:szCs w:val="24"/>
          <w:lang w:val="sk-SK"/>
        </w:rPr>
      </w:pPr>
      <w:r w:rsidRPr="00A76B05">
        <w:rPr>
          <w:sz w:val="24"/>
          <w:szCs w:val="24"/>
          <w:lang w:val="sk-SK"/>
        </w:rPr>
        <w:t>nie je obsadené zamestnancami subjektu prijímateľa alebo partnera projektu, ktorí zodpovedajú výlučne za implementáciu a riadenie projektu.</w:t>
      </w:r>
    </w:p>
    <w:p w14:paraId="27E6D9C1" w14:textId="77777777" w:rsidR="009E6176" w:rsidRPr="00A76B05" w:rsidRDefault="009E6176" w:rsidP="009E6176">
      <w:pPr>
        <w:pStyle w:val="Zkladntext"/>
        <w:rPr>
          <w:sz w:val="24"/>
          <w:szCs w:val="24"/>
          <w:lang w:val="sk-SK"/>
        </w:rPr>
      </w:pPr>
    </w:p>
    <w:p w14:paraId="5E3C855F" w14:textId="77777777" w:rsidR="009E6176" w:rsidRPr="00A76B05" w:rsidRDefault="009E6176" w:rsidP="009E6176">
      <w:pPr>
        <w:pStyle w:val="Zkladntext"/>
        <w:rPr>
          <w:b/>
          <w:sz w:val="24"/>
          <w:szCs w:val="24"/>
          <w:lang w:val="sk-SK"/>
        </w:rPr>
      </w:pPr>
      <w:r w:rsidRPr="00A76B05">
        <w:rPr>
          <w:sz w:val="24"/>
          <w:szCs w:val="24"/>
          <w:lang w:val="sk-SK"/>
        </w:rPr>
        <w:t xml:space="preserve"> </w:t>
      </w:r>
      <w:r w:rsidRPr="00A76B05">
        <w:rPr>
          <w:b/>
          <w:sz w:val="24"/>
          <w:szCs w:val="24"/>
          <w:lang w:val="sk-SK"/>
        </w:rPr>
        <w:t>Spôsob vykazovania</w:t>
      </w:r>
    </w:p>
    <w:p w14:paraId="52D5798F" w14:textId="3F3CE05C" w:rsidR="009E6176" w:rsidRPr="006A65D0" w:rsidRDefault="009E6176" w:rsidP="0037616C">
      <w:pPr>
        <w:pStyle w:val="Zkladntext"/>
        <w:numPr>
          <w:ilvl w:val="0"/>
          <w:numId w:val="10"/>
        </w:numPr>
        <w:rPr>
          <w:sz w:val="24"/>
          <w:szCs w:val="24"/>
          <w:lang w:val="sk-SK"/>
        </w:rPr>
      </w:pPr>
      <w:r w:rsidRPr="006A65D0">
        <w:rPr>
          <w:sz w:val="24"/>
          <w:szCs w:val="24"/>
          <w:lang w:val="sk-SK"/>
        </w:rPr>
        <w:t xml:space="preserve">Vykazovanie sa vykonáva prostredníctvom nástrojov monitorovania v zmysle Systému riadenia EŠIF (výročná/záverečná </w:t>
      </w:r>
      <w:r w:rsidR="0010279D" w:rsidRPr="006A65D0">
        <w:rPr>
          <w:sz w:val="24"/>
          <w:szCs w:val="24"/>
          <w:lang w:val="sk-SK"/>
        </w:rPr>
        <w:t>MS</w:t>
      </w:r>
      <w:r w:rsidRPr="006A65D0">
        <w:rPr>
          <w:sz w:val="24"/>
          <w:szCs w:val="24"/>
          <w:lang w:val="sk-SK"/>
        </w:rPr>
        <w:t xml:space="preserve">, resp. </w:t>
      </w:r>
      <w:r w:rsidR="00382B61">
        <w:rPr>
          <w:sz w:val="24"/>
          <w:szCs w:val="24"/>
          <w:lang w:val="sk-SK"/>
        </w:rPr>
        <w:t>d</w:t>
      </w:r>
      <w:r w:rsidRPr="006A65D0">
        <w:rPr>
          <w:sz w:val="24"/>
          <w:szCs w:val="24"/>
          <w:lang w:val="sk-SK"/>
        </w:rPr>
        <w:t xml:space="preserve">oplňujúce monitorovacie údaje k </w:t>
      </w:r>
      <w:r w:rsidR="001A0D4B">
        <w:rPr>
          <w:sz w:val="24"/>
          <w:szCs w:val="24"/>
          <w:lang w:val="sk-SK"/>
        </w:rPr>
        <w:t>ŽoP</w:t>
      </w:r>
      <w:r w:rsidR="00E74E07" w:rsidRPr="006A65D0">
        <w:rPr>
          <w:sz w:val="24"/>
          <w:szCs w:val="24"/>
          <w:lang w:val="sk-SK"/>
        </w:rPr>
        <w:t>, mimoriadna MS</w:t>
      </w:r>
      <w:r w:rsidRPr="006A65D0">
        <w:rPr>
          <w:sz w:val="24"/>
          <w:szCs w:val="24"/>
          <w:lang w:val="sk-SK"/>
        </w:rPr>
        <w:t xml:space="preserve"> a následná </w:t>
      </w:r>
      <w:r w:rsidR="0010279D" w:rsidRPr="006A65D0">
        <w:rPr>
          <w:sz w:val="24"/>
          <w:szCs w:val="24"/>
          <w:lang w:val="sk-SK"/>
        </w:rPr>
        <w:t>MS</w:t>
      </w:r>
      <w:r w:rsidRPr="006A65D0">
        <w:rPr>
          <w:sz w:val="24"/>
          <w:szCs w:val="24"/>
          <w:lang w:val="sk-SK"/>
        </w:rPr>
        <w:t>).</w:t>
      </w:r>
    </w:p>
    <w:p w14:paraId="62A539F0" w14:textId="07D0AA58" w:rsidR="009E6176" w:rsidRPr="006A65D0" w:rsidRDefault="009E6176" w:rsidP="009E6176">
      <w:pPr>
        <w:pStyle w:val="Zkladntext"/>
        <w:ind w:left="720"/>
        <w:rPr>
          <w:sz w:val="24"/>
          <w:szCs w:val="24"/>
          <w:lang w:val="sk-SK"/>
        </w:rPr>
      </w:pPr>
      <w:r w:rsidRPr="006A65D0">
        <w:rPr>
          <w:sz w:val="24"/>
          <w:szCs w:val="24"/>
          <w:lang w:val="sk-SK"/>
        </w:rPr>
        <w:t xml:space="preserve">Naplnenie cieľovej hodnoty sa posudzuje podľa hodnoty vykazovanej v 1. následnej </w:t>
      </w:r>
      <w:r w:rsidR="0010279D" w:rsidRPr="006A65D0">
        <w:rPr>
          <w:sz w:val="24"/>
          <w:szCs w:val="24"/>
          <w:lang w:val="sk-SK"/>
        </w:rPr>
        <w:t>MS</w:t>
      </w:r>
      <w:r w:rsidRPr="006A65D0">
        <w:rPr>
          <w:sz w:val="24"/>
          <w:szCs w:val="24"/>
          <w:lang w:val="sk-SK"/>
        </w:rPr>
        <w:t>, avšak zahŕňajú sa len tie novovytvorené pracovné miesta, ktoré sú obsadené najneskôr do predloženia záverečnej ŽoP (pri predložení záverečnej ŽoP).</w:t>
      </w:r>
    </w:p>
    <w:p w14:paraId="77ACA7F7" w14:textId="53D65DD5" w:rsidR="009E6176" w:rsidRPr="006A65D0" w:rsidRDefault="009E6176" w:rsidP="0037616C">
      <w:pPr>
        <w:pStyle w:val="Zkladntext"/>
        <w:numPr>
          <w:ilvl w:val="0"/>
          <w:numId w:val="10"/>
        </w:numPr>
        <w:rPr>
          <w:sz w:val="24"/>
          <w:szCs w:val="24"/>
          <w:lang w:val="sk-SK"/>
        </w:rPr>
      </w:pPr>
      <w:r w:rsidRPr="006A65D0">
        <w:rPr>
          <w:sz w:val="24"/>
          <w:szCs w:val="24"/>
          <w:lang w:val="sk-SK"/>
        </w:rPr>
        <w:t>Mernou jednotkou je „</w:t>
      </w:r>
      <w:r w:rsidR="00E74E07" w:rsidRPr="006A65D0">
        <w:rPr>
          <w:sz w:val="24"/>
          <w:szCs w:val="24"/>
          <w:lang w:val="sk-SK"/>
        </w:rPr>
        <w:t>počet</w:t>
      </w:r>
      <w:r w:rsidRPr="006A65D0">
        <w:rPr>
          <w:sz w:val="24"/>
          <w:szCs w:val="24"/>
          <w:lang w:val="sk-SK"/>
        </w:rPr>
        <w:t>“ (vo fyzických osobách).</w:t>
      </w:r>
    </w:p>
    <w:p w14:paraId="700F53EA" w14:textId="4AF0034D" w:rsidR="009E6176" w:rsidRPr="00591EAE" w:rsidRDefault="009E6176" w:rsidP="00434B0E">
      <w:pPr>
        <w:pStyle w:val="Zkladntext"/>
        <w:numPr>
          <w:ilvl w:val="0"/>
          <w:numId w:val="10"/>
        </w:numPr>
      </w:pPr>
      <w:r w:rsidRPr="00591EAE">
        <w:rPr>
          <w:sz w:val="24"/>
          <w:szCs w:val="24"/>
          <w:lang w:val="sk-SK"/>
        </w:rPr>
        <w:t>Za referenčný, počiatočný stav pracovných miest sa berie ich stav v podporenom subjekte ku dňu predloženia ŽoNFP, deklarovaný v organizačnej schéme pracovných miest žiadateľa (podporeného subjektu). Zo schémy musí byť zrejmý vzťah pracovného miesta k podporovanej prevádzke.</w:t>
      </w:r>
    </w:p>
    <w:p w14:paraId="74BB71D1" w14:textId="77777777" w:rsidR="00591EAE" w:rsidRDefault="00591EAE" w:rsidP="00591EAE">
      <w:pPr>
        <w:pStyle w:val="Zkladntext"/>
        <w:ind w:left="720"/>
      </w:pPr>
    </w:p>
    <w:p w14:paraId="535E0F9B" w14:textId="69FBF219" w:rsidR="009E6176" w:rsidRPr="00502111" w:rsidRDefault="00502111" w:rsidP="00502111">
      <w:pPr>
        <w:pStyle w:val="Nadpis2"/>
        <w:rPr>
          <w:rFonts w:ascii="Times New Roman" w:hAnsi="Times New Roman" w:cs="Times New Roman"/>
        </w:rPr>
      </w:pPr>
      <w:bookmarkStart w:id="356" w:name="_Toc509218185"/>
      <w:bookmarkStart w:id="357" w:name="_Toc7434143"/>
      <w:bookmarkStart w:id="358" w:name="_Toc23337183"/>
      <w:bookmarkStart w:id="359" w:name="_Toc37769168"/>
      <w:bookmarkStart w:id="360" w:name="_Toc54358045"/>
      <w:bookmarkStart w:id="361" w:name="_Toc70333366"/>
      <w:r>
        <w:rPr>
          <w:rFonts w:ascii="Times New Roman" w:hAnsi="Times New Roman" w:cs="Times New Roman"/>
        </w:rPr>
        <w:t xml:space="preserve">4.5  </w:t>
      </w:r>
      <w:r w:rsidR="009E6176" w:rsidRPr="00502111">
        <w:rPr>
          <w:rFonts w:ascii="Times New Roman" w:hAnsi="Times New Roman" w:cs="Times New Roman"/>
        </w:rPr>
        <w:t>Spoločné princípy výpočtu zamestnanosti v podniku</w:t>
      </w:r>
      <w:bookmarkEnd w:id="356"/>
      <w:bookmarkEnd w:id="357"/>
      <w:bookmarkEnd w:id="358"/>
      <w:bookmarkEnd w:id="359"/>
      <w:bookmarkEnd w:id="360"/>
      <w:bookmarkEnd w:id="361"/>
    </w:p>
    <w:p w14:paraId="68779A57" w14:textId="77777777" w:rsidR="001C2802" w:rsidRDefault="001C2802" w:rsidP="009E6176">
      <w:pPr>
        <w:jc w:val="both"/>
        <w:rPr>
          <w:b/>
        </w:rPr>
      </w:pPr>
    </w:p>
    <w:p w14:paraId="5A89A20C" w14:textId="45159811" w:rsidR="009E6176" w:rsidRPr="008067C9" w:rsidRDefault="009E6176" w:rsidP="009E6176">
      <w:pPr>
        <w:jc w:val="both"/>
        <w:rPr>
          <w:b/>
        </w:rPr>
      </w:pPr>
      <w:r w:rsidRPr="008067C9">
        <w:rPr>
          <w:b/>
        </w:rPr>
        <w:t>V prípade podpory MSP je pot</w:t>
      </w:r>
      <w:r>
        <w:rPr>
          <w:b/>
        </w:rPr>
        <w:t>rebné pri výpočte zamestnanosti</w:t>
      </w:r>
      <w:r w:rsidRPr="008067C9">
        <w:rPr>
          <w:b/>
        </w:rPr>
        <w:t xml:space="preserve"> uplatniť tie isté princípy ako tie, ktorými sa riadi určovanie kategórie MSP, uvedené v nasledujúcom texte</w:t>
      </w:r>
      <w:r>
        <w:rPr>
          <w:b/>
        </w:rPr>
        <w:t>.</w:t>
      </w:r>
    </w:p>
    <w:p w14:paraId="6D1A800C" w14:textId="19E0462D" w:rsidR="009E6176" w:rsidRPr="008067C9" w:rsidRDefault="00FE7A4B" w:rsidP="009E6176">
      <w:pPr>
        <w:jc w:val="both"/>
        <w:rPr>
          <w:b/>
        </w:rPr>
      </w:pPr>
      <w:r w:rsidRPr="00AB6F35">
        <w:rPr>
          <w:b/>
        </w:rPr>
        <w:t xml:space="preserve">Započítavanie údajov za partnerský alebo prepojený podnik, </w:t>
      </w:r>
      <w:r w:rsidRPr="0003151E">
        <w:rPr>
          <w:b/>
        </w:rPr>
        <w:t>je potrebné zohľadniť len vtedy, ak partnerský alebo prepojený podnik má štatút partnera projektu. Pokiaľ sa partnerský alebo prepojený podnik nepodieľa na realizácii aktivít projektu, tzn. nevyužíva sa inštitút partnerstva, jeho zamestnanosť sa neberie pri výpočte zamestnanosti do úvahy.</w:t>
      </w:r>
    </w:p>
    <w:p w14:paraId="2CAF3676" w14:textId="1D780729" w:rsidR="009E6176" w:rsidRDefault="009E6176" w:rsidP="009E6176">
      <w:pPr>
        <w:jc w:val="both"/>
        <w:rPr>
          <w:b/>
        </w:rPr>
      </w:pPr>
      <w:r w:rsidRPr="008067C9">
        <w:rPr>
          <w:b/>
        </w:rPr>
        <w:t xml:space="preserve">Pre účely vykazovania hodnôt </w:t>
      </w:r>
      <w:r w:rsidR="00DD0D46">
        <w:rPr>
          <w:b/>
        </w:rPr>
        <w:t>MU</w:t>
      </w:r>
      <w:r w:rsidRPr="008067C9">
        <w:rPr>
          <w:b/>
        </w:rPr>
        <w:t>/iných údajov sa použijú aktuálne údaje podniku/organizácie platné k času vykazovania.</w:t>
      </w:r>
    </w:p>
    <w:p w14:paraId="360CD9E9" w14:textId="77777777" w:rsidR="001C2802" w:rsidRDefault="001C2802" w:rsidP="009E6176">
      <w:pPr>
        <w:jc w:val="both"/>
        <w:rPr>
          <w:b/>
          <w:u w:val="single"/>
        </w:rPr>
      </w:pPr>
    </w:p>
    <w:p w14:paraId="59E79268" w14:textId="185CAAB0" w:rsidR="009E6176" w:rsidRPr="006F4364" w:rsidRDefault="009E6176" w:rsidP="009E6176">
      <w:pPr>
        <w:jc w:val="both"/>
        <w:rPr>
          <w:b/>
          <w:u w:val="single"/>
        </w:rPr>
      </w:pPr>
      <w:r w:rsidRPr="006F4364">
        <w:rPr>
          <w:b/>
          <w:u w:val="single"/>
        </w:rPr>
        <w:t>Postup stanovenia počtu zamestnancov pri kategorizácii MSP</w:t>
      </w:r>
    </w:p>
    <w:p w14:paraId="23E87CEB" w14:textId="20B76C4A" w:rsidR="009E6176" w:rsidRPr="006F4364" w:rsidRDefault="009E6176" w:rsidP="009E6176">
      <w:pPr>
        <w:jc w:val="both"/>
      </w:pPr>
      <w:r w:rsidRPr="006F4364">
        <w:t>Počet zamestnancov sa vykazuje v počte ročných pracovných jednotiek (RPJ)</w:t>
      </w:r>
      <w:r w:rsidRPr="006F4364">
        <w:rPr>
          <w:vertAlign w:val="superscript"/>
        </w:rPr>
        <w:footnoteReference w:id="35"/>
      </w:r>
      <w:r w:rsidRPr="006F4364">
        <w:t>, to znamená v počte osôb, ktoré pracujú na plný úväzok v rámci príslušného podniku alebo v jeho mene 12 mesiacov od vytvorenia pracovného miesta. Osoby na materskej alebo rodičovskej dovolenke sa nepočítajú.</w:t>
      </w:r>
    </w:p>
    <w:p w14:paraId="5EE1AF50" w14:textId="5911FA2C" w:rsidR="00192AAF" w:rsidRPr="00192AAF" w:rsidRDefault="009E6176" w:rsidP="00192AAF">
      <w:pPr>
        <w:pStyle w:val="Zkladntext"/>
        <w:rPr>
          <w:sz w:val="24"/>
          <w:szCs w:val="24"/>
          <w:lang w:val="sk-SK"/>
        </w:rPr>
      </w:pPr>
      <w:r w:rsidRPr="00192AAF">
        <w:rPr>
          <w:sz w:val="24"/>
          <w:szCs w:val="24"/>
          <w:lang w:val="sk-SK"/>
        </w:rPr>
        <w:lastRenderedPageBreak/>
        <w:t>Práca osôb, ktoré nepracovali celý rok, tých osôb, ktoré pracovali na kratší pracovný čas bez ohľadu na trvanie, a práca sezónnych zamestnancov (na dohodu) sa počítajú ako podiely (alikvotná časť) RPJ.</w:t>
      </w:r>
    </w:p>
    <w:p w14:paraId="290D14BF" w14:textId="77777777" w:rsidR="009E6176" w:rsidRPr="006F4364" w:rsidRDefault="009E6176" w:rsidP="009E6176">
      <w:pPr>
        <w:jc w:val="both"/>
      </w:pPr>
    </w:p>
    <w:p w14:paraId="75E1A0E6" w14:textId="77777777" w:rsidR="009E6176" w:rsidRPr="006F4364" w:rsidRDefault="009E6176" w:rsidP="009E6176">
      <w:pPr>
        <w:jc w:val="both"/>
      </w:pPr>
      <w:r w:rsidRPr="006F4364">
        <w:rPr>
          <w:b/>
        </w:rPr>
        <w:t xml:space="preserve">Berúc do úvahy terminológiu FTE (ekvivalent plného pracovného úväzku), RPJ sa rovná FTE braného za obdobie kalendárneho roka (12 mesiacov). </w:t>
      </w:r>
      <w:r w:rsidRPr="006F4364">
        <w:t>Osoba pracujúca na polovičný úväzok (0,5 FTE) počas 6 mesiacov (0,5 roka) predstavuje 0,25 RPJ (0,5 * 0,5).</w:t>
      </w:r>
    </w:p>
    <w:p w14:paraId="6BE69CA0" w14:textId="77777777" w:rsidR="009E6176" w:rsidRPr="006F4364" w:rsidRDefault="009E6176" w:rsidP="009E6176">
      <w:pPr>
        <w:jc w:val="both"/>
      </w:pPr>
      <w:r w:rsidRPr="006F4364">
        <w:t>Do počtu zamestnancov pre kategorizáciu MSP sa započítavajú:</w:t>
      </w:r>
    </w:p>
    <w:p w14:paraId="091396BF" w14:textId="77777777" w:rsidR="009E6176" w:rsidRPr="006F4364" w:rsidRDefault="009E6176" w:rsidP="00502111">
      <w:pPr>
        <w:numPr>
          <w:ilvl w:val="0"/>
          <w:numId w:val="11"/>
        </w:numPr>
        <w:jc w:val="both"/>
      </w:pPr>
      <w:r w:rsidRPr="006F4364">
        <w:t>zamestnanci podniku;</w:t>
      </w:r>
    </w:p>
    <w:p w14:paraId="4F8AD129" w14:textId="77777777" w:rsidR="009E6176" w:rsidRPr="006F4364" w:rsidRDefault="009E6176" w:rsidP="00502111">
      <w:pPr>
        <w:numPr>
          <w:ilvl w:val="0"/>
          <w:numId w:val="11"/>
        </w:numPr>
        <w:jc w:val="both"/>
      </w:pPr>
      <w:r w:rsidRPr="006F4364">
        <w:t>osoby pracujúce pre podnik, ktorý mu podlieha (partnerský podnik, prepojený podnik), a ktoré sa podľa vnútroštátnych právnych predpisov považujú za zamestnancov;</w:t>
      </w:r>
    </w:p>
    <w:p w14:paraId="1B86FF71" w14:textId="77777777" w:rsidR="009E6176" w:rsidRPr="006F4364" w:rsidRDefault="009E6176" w:rsidP="00502111">
      <w:pPr>
        <w:numPr>
          <w:ilvl w:val="0"/>
          <w:numId w:val="11"/>
        </w:numPr>
        <w:jc w:val="both"/>
      </w:pPr>
      <w:r w:rsidRPr="006F4364">
        <w:t>vlastníci - manažéri;</w:t>
      </w:r>
    </w:p>
    <w:p w14:paraId="25025AF5" w14:textId="77777777" w:rsidR="009E6176" w:rsidRPr="006F4364" w:rsidRDefault="009E6176" w:rsidP="00502111">
      <w:pPr>
        <w:numPr>
          <w:ilvl w:val="0"/>
          <w:numId w:val="11"/>
        </w:numPr>
        <w:jc w:val="both"/>
      </w:pPr>
      <w:r w:rsidRPr="006F4364">
        <w:t>partneri vykonávajúci pravidelnú činnosť v podniku a majúci finančný prospech z podniku.</w:t>
      </w:r>
    </w:p>
    <w:p w14:paraId="666838BA" w14:textId="77777777" w:rsidR="009E6176" w:rsidRPr="006F4364" w:rsidRDefault="009E6176" w:rsidP="009E6176">
      <w:pPr>
        <w:jc w:val="both"/>
      </w:pPr>
      <w:r w:rsidRPr="006F4364">
        <w:t xml:space="preserve">Zamestnancom uvedeným pod písm. </w:t>
      </w:r>
      <w:r w:rsidRPr="006F4364">
        <w:rPr>
          <w:b/>
        </w:rPr>
        <w:t>a)</w:t>
      </w:r>
      <w:r w:rsidRPr="006F4364">
        <w:t xml:space="preserve"> sa rozumie zamestnanec zamestnaný v zmysle zákona č. 311/2001 Z. z. Zákonník práce na základe pracovného pomeru založeného pracovnou zmluvou (na dobu neurčitú alebo dobu určitú)  a na základe pracovného pomeru založeného dohodou o práci vykonávanou mimopracovného pomeru (ak relevantné).</w:t>
      </w:r>
    </w:p>
    <w:p w14:paraId="47551B99" w14:textId="77777777" w:rsidR="009E6176" w:rsidRPr="006F4364" w:rsidRDefault="009E6176" w:rsidP="009E6176">
      <w:pPr>
        <w:jc w:val="both"/>
      </w:pPr>
      <w:r w:rsidRPr="006F4364">
        <w:t xml:space="preserve">Zamestnancom uvedeným pod písm. </w:t>
      </w:r>
      <w:r w:rsidRPr="006F4364">
        <w:rPr>
          <w:b/>
        </w:rPr>
        <w:t>c) a d)</w:t>
      </w:r>
      <w:r w:rsidRPr="006F4364">
        <w:t xml:space="preserve"> sa rozumie pracovník v inom právnom vzťahu napr. na základe príkaznej zmluvy (v zmysle zákona č. 40/1964 Zb. Občiansky zákonník), mandátnej zmluvy (v zmysle zákona č. 513/1991 Zb. Obchodný zákonník), zákona č. 185/2015 Z. z. Autorský zákon. </w:t>
      </w:r>
    </w:p>
    <w:p w14:paraId="2710A93B" w14:textId="77777777" w:rsidR="009E6176" w:rsidRPr="006F4364" w:rsidRDefault="009E6176" w:rsidP="009E6176">
      <w:pPr>
        <w:jc w:val="both"/>
      </w:pPr>
      <w:r w:rsidRPr="006F4364">
        <w:rPr>
          <w:b/>
        </w:rPr>
        <w:t>Učni alebo študenti</w:t>
      </w:r>
      <w:r w:rsidRPr="006F4364">
        <w:t xml:space="preserve">, ktorí sa zúčastňujú na odbornom vzdelávaní aj na základe učňovskej zmluvy alebo zmluvy o odbornom výcviku, sa </w:t>
      </w:r>
      <w:r w:rsidRPr="006F4364">
        <w:rPr>
          <w:b/>
        </w:rPr>
        <w:t>nepovažujú za zamestnancov/pracovníkov</w:t>
      </w:r>
      <w:r w:rsidRPr="006F4364">
        <w:t>.</w:t>
      </w:r>
    </w:p>
    <w:p w14:paraId="4538FE72" w14:textId="77777777" w:rsidR="009E6176" w:rsidRPr="006F4364" w:rsidRDefault="009E6176" w:rsidP="009E6176">
      <w:pPr>
        <w:jc w:val="both"/>
      </w:pPr>
      <w:r w:rsidRPr="006F4364">
        <w:t xml:space="preserve">Údaje o podniku vrátane počtu zamestnancov sa určia na základe </w:t>
      </w:r>
      <w:r w:rsidRPr="006F4364">
        <w:rPr>
          <w:b/>
        </w:rPr>
        <w:t>účtovných závierok</w:t>
      </w:r>
      <w:r w:rsidRPr="006F4364">
        <w:t xml:space="preserve"> a ďalších údajov o podniku alebo na základe konsolidovaných účtovných závierok podniku, ak existujú, alebo konsolidovaných účtovných závierok, v ktorých je podnik zahrnutý v rámci konsolidácie.  V prípade, keď krížové akcie vlastnia dva podniky, použije sa vyššie percento.</w:t>
      </w:r>
      <w:r w:rsidRPr="006F4364">
        <w:rPr>
          <w:b/>
        </w:rPr>
        <w:t xml:space="preserve"> Ak sa v konsolidovaných účtovných uzávierkach neuvádzajú za daný podnik údaje o pracovníkoch, údaje o počte pracovníkov sa vypočítajú úmerne na základe súhrnu údajov z jeho partnerských podnikov a pripočítaním údajov z podnikov, s ktorými je príslušný podnik prepojený.</w:t>
      </w:r>
    </w:p>
    <w:p w14:paraId="3686363A" w14:textId="77777777" w:rsidR="009E6176" w:rsidRPr="006F4364" w:rsidRDefault="009E6176" w:rsidP="009E6176">
      <w:pPr>
        <w:jc w:val="both"/>
      </w:pPr>
    </w:p>
    <w:p w14:paraId="55DB2E9A" w14:textId="77777777" w:rsidR="009E6176" w:rsidRPr="006F4364" w:rsidRDefault="009E6176" w:rsidP="009E6176">
      <w:pPr>
        <w:jc w:val="both"/>
        <w:rPr>
          <w:b/>
          <w:u w:val="single"/>
        </w:rPr>
      </w:pPr>
      <w:r w:rsidRPr="006F4364">
        <w:rPr>
          <w:b/>
          <w:u w:val="single"/>
        </w:rPr>
        <w:t>Typy podnikov, ktoré sa zohľadňujú pri výpočte počtu pracovníkov a finančných súm</w:t>
      </w:r>
    </w:p>
    <w:p w14:paraId="5497BA7D" w14:textId="77777777" w:rsidR="009E6176" w:rsidRPr="006F4364" w:rsidRDefault="009E6176" w:rsidP="009E6176">
      <w:pPr>
        <w:jc w:val="both"/>
      </w:pPr>
      <w:r w:rsidRPr="006F4364">
        <w:t xml:space="preserve">Pre výpočet počtu zamestnancov a súm ročného obratu a celkovej ročnej súvahy sa rozlišujú tri typy podnikov, a to </w:t>
      </w:r>
      <w:r w:rsidRPr="006F4364">
        <w:rPr>
          <w:b/>
        </w:rPr>
        <w:t>samostatný podnik, partnersky podnik a prepojený podnik</w:t>
      </w:r>
      <w:r w:rsidRPr="006F4364">
        <w:t>.</w:t>
      </w:r>
    </w:p>
    <w:p w14:paraId="471663F7" w14:textId="6A6E5F15" w:rsidR="00727788" w:rsidRDefault="009E6176" w:rsidP="009E6176">
      <w:pPr>
        <w:jc w:val="both"/>
      </w:pPr>
      <w:r w:rsidRPr="006F4364">
        <w:t xml:space="preserve">Pri jednotlivých výpočtoch počtu zamestnancov a súm ročného obratu alebo celkovej ročnej súvahy sa </w:t>
      </w:r>
      <w:r w:rsidRPr="006F4364">
        <w:rPr>
          <w:b/>
        </w:rPr>
        <w:t>musí zohľadniť vzťah prijímateľa pomoci k iným podnikom, pokiaľ ide o vlastníctvo kapitálu alebo hlasovacie práva, alebo právo na uplatnenie rozhodovacieho vplyvu</w:t>
      </w:r>
      <w:r w:rsidRPr="006F4364">
        <w:t xml:space="preserve"> (napr. výkonný riaditeľ), a v tejto súvislosti sa </w:t>
      </w:r>
      <w:r w:rsidRPr="006F4364">
        <w:rPr>
          <w:b/>
        </w:rPr>
        <w:t>musia brať do úvahy aj údaje týchto podnikov</w:t>
      </w:r>
      <w:r w:rsidRPr="006F4364">
        <w:t>.</w:t>
      </w:r>
    </w:p>
    <w:p w14:paraId="2742A443" w14:textId="77777777" w:rsidR="00395CAB" w:rsidRPr="006F4364" w:rsidRDefault="00395CAB" w:rsidP="009E6176">
      <w:pPr>
        <w:jc w:val="both"/>
        <w:rPr>
          <w:b/>
        </w:rPr>
      </w:pPr>
    </w:p>
    <w:p w14:paraId="4105CD9A" w14:textId="77777777" w:rsidR="009E6176" w:rsidRPr="006F4364" w:rsidRDefault="009E6176" w:rsidP="009E6176">
      <w:pPr>
        <w:jc w:val="both"/>
        <w:rPr>
          <w:b/>
        </w:rPr>
      </w:pPr>
      <w:r w:rsidRPr="006F4364">
        <w:rPr>
          <w:b/>
        </w:rPr>
        <w:t>Výpočty pre jednotlivé typy podnikov sa líšia v závislosti od typu podniku.</w:t>
      </w:r>
    </w:p>
    <w:p w14:paraId="16AD62BE" w14:textId="77777777" w:rsidR="00727788" w:rsidRDefault="00727788" w:rsidP="009E6176">
      <w:pPr>
        <w:jc w:val="both"/>
        <w:rPr>
          <w:b/>
        </w:rPr>
      </w:pPr>
    </w:p>
    <w:p w14:paraId="14B1C5AE" w14:textId="77777777" w:rsidR="009E6176" w:rsidRPr="006F4364" w:rsidRDefault="009E6176" w:rsidP="009E6176">
      <w:pPr>
        <w:jc w:val="both"/>
        <w:rPr>
          <w:b/>
        </w:rPr>
      </w:pPr>
      <w:r w:rsidRPr="006F4364">
        <w:rPr>
          <w:b/>
        </w:rPr>
        <w:t>Samostatný podnik</w:t>
      </w:r>
    </w:p>
    <w:p w14:paraId="02F94F99" w14:textId="77777777" w:rsidR="009E6176" w:rsidRPr="006F4364" w:rsidRDefault="009E6176" w:rsidP="009E6176">
      <w:pPr>
        <w:jc w:val="both"/>
      </w:pPr>
      <w:r w:rsidRPr="006F4364">
        <w:t xml:space="preserve">Samostatný podnik je každý podnik, ktorý nie je zatriedený ako partnerský podnik alebo prepojený podnik, t. j. každý </w:t>
      </w:r>
      <w:r w:rsidRPr="006F4364">
        <w:rPr>
          <w:b/>
        </w:rPr>
        <w:t>úplne nezávislý</w:t>
      </w:r>
      <w:r w:rsidRPr="006F4364">
        <w:t xml:space="preserve"> (žiadny iný podnik v ňom nemá vplyv alebo podnik nemá vplyv v nijakom inom podniku) </w:t>
      </w:r>
      <w:r w:rsidRPr="006F4364">
        <w:rPr>
          <w:b/>
        </w:rPr>
        <w:t xml:space="preserve">alebo má jedného alebo viac menšinových </w:t>
      </w:r>
      <w:r w:rsidRPr="006F4364">
        <w:rPr>
          <w:b/>
        </w:rPr>
        <w:lastRenderedPageBreak/>
        <w:t>partnerstiev</w:t>
      </w:r>
      <w:r w:rsidRPr="006F4364">
        <w:t xml:space="preserve"> (každý </w:t>
      </w:r>
      <w:r w:rsidRPr="006F4364">
        <w:rPr>
          <w:b/>
        </w:rPr>
        <w:t>menej ako 25 %-ný podiel</w:t>
      </w:r>
      <w:r w:rsidRPr="006F4364">
        <w:t xml:space="preserve"> na imaní alebo hlasovacích právach, pričom sa do úvahy berie ten vyšší) s inými podnikmi, </w:t>
      </w:r>
      <w:r w:rsidRPr="006F4364">
        <w:rPr>
          <w:b/>
        </w:rPr>
        <w:t>alebo nie je prepojený na iný podnik cez fyzickú osobu</w:t>
      </w:r>
      <w:r w:rsidRPr="006F4364">
        <w:t>.</w:t>
      </w:r>
    </w:p>
    <w:p w14:paraId="316F5A94" w14:textId="77777777" w:rsidR="009E6176" w:rsidRPr="006F4364" w:rsidRDefault="009E6176" w:rsidP="009E6176">
      <w:pPr>
        <w:jc w:val="both"/>
      </w:pPr>
      <w:r w:rsidRPr="006F4364">
        <w:rPr>
          <w:b/>
        </w:rPr>
        <w:t>Podnik sa však môže klasifikovať ako samostatný</w:t>
      </w:r>
      <w:r w:rsidRPr="006F4364">
        <w:t>, teda ako podnik, ktorý nemá žiadne partnerské podniky, aj keď investori tento limit 25 % dosiahnu alebo prekročia (najviac však 50 %), za predpokladu, že títo investori nie sú prepojení individuálne alebo spoločne s príslušným podnikom a sú:</w:t>
      </w:r>
    </w:p>
    <w:p w14:paraId="17F2A9E0" w14:textId="2BCAEE74" w:rsidR="009E6176" w:rsidRPr="006F4364" w:rsidRDefault="009E6176" w:rsidP="00502111">
      <w:pPr>
        <w:numPr>
          <w:ilvl w:val="0"/>
          <w:numId w:val="12"/>
        </w:numPr>
        <w:jc w:val="both"/>
      </w:pPr>
      <w:r w:rsidRPr="006F4364">
        <w:t>verejnými investičnými spoločnosťami, spoločnosťami investujúcimi do rizikového kapitálu, fyzickými osobami alebo skupinami fyzických osôb, ktoré sa pravidelne zúčastňujú na rizikových investičných aktivitách, ktoré investujú vlastný kapitál do nekótovan</w:t>
      </w:r>
      <w:r w:rsidR="004028BA">
        <w:t>ý</w:t>
      </w:r>
      <w:r w:rsidRPr="006F4364">
        <w:t>ch firiem (podnikateľskí anjeli) za predpokladu, že celkové investície týchto podnikateľských anjelov sú v rovnakom podniku nižšie ako 1 250 000 EUR;</w:t>
      </w:r>
    </w:p>
    <w:p w14:paraId="536BB324" w14:textId="77777777" w:rsidR="009E6176" w:rsidRPr="006F4364" w:rsidRDefault="009E6176" w:rsidP="00502111">
      <w:pPr>
        <w:numPr>
          <w:ilvl w:val="0"/>
          <w:numId w:val="12"/>
        </w:numPr>
        <w:jc w:val="both"/>
      </w:pPr>
      <w:r w:rsidRPr="006F4364">
        <w:t>univerzitami alebo neziskovými výskumnými strediskami;</w:t>
      </w:r>
    </w:p>
    <w:p w14:paraId="65C451D4" w14:textId="77777777" w:rsidR="009E6176" w:rsidRPr="006F4364" w:rsidRDefault="009E6176" w:rsidP="00502111">
      <w:pPr>
        <w:numPr>
          <w:ilvl w:val="0"/>
          <w:numId w:val="12"/>
        </w:numPr>
        <w:jc w:val="both"/>
      </w:pPr>
      <w:r w:rsidRPr="006F4364">
        <w:t>inštitucionálnymi investormi, vrátane regionálnych rozvojových fondov;</w:t>
      </w:r>
    </w:p>
    <w:p w14:paraId="3784257B" w14:textId="77777777" w:rsidR="009E6176" w:rsidRPr="006F4364" w:rsidRDefault="009E6176" w:rsidP="00502111">
      <w:pPr>
        <w:numPr>
          <w:ilvl w:val="0"/>
          <w:numId w:val="12"/>
        </w:numPr>
        <w:jc w:val="both"/>
      </w:pPr>
      <w:r w:rsidRPr="006F4364">
        <w:t>orgánmi miestnej samosprávy, ktoré majú ročný rozpočet menší ako 10 mil. EUR a menej ako 5 000 obyvateľov.</w:t>
      </w:r>
    </w:p>
    <w:p w14:paraId="639EB600" w14:textId="77777777" w:rsidR="009E6176" w:rsidRPr="006F4364" w:rsidRDefault="009E6176" w:rsidP="009E6176">
      <w:pPr>
        <w:jc w:val="both"/>
        <w:rPr>
          <w:b/>
        </w:rPr>
      </w:pPr>
    </w:p>
    <w:p w14:paraId="5AB9016E" w14:textId="77777777" w:rsidR="009E6176" w:rsidRPr="006F4364" w:rsidRDefault="009E6176" w:rsidP="009E6176">
      <w:pPr>
        <w:jc w:val="both"/>
        <w:rPr>
          <w:b/>
        </w:rPr>
      </w:pPr>
      <w:r w:rsidRPr="006F4364">
        <w:rPr>
          <w:b/>
        </w:rPr>
        <w:t>Partnerský podnik</w:t>
      </w:r>
    </w:p>
    <w:p w14:paraId="0678B43A" w14:textId="77777777" w:rsidR="009E6176" w:rsidRPr="006F4364" w:rsidRDefault="009E6176" w:rsidP="009E6176">
      <w:pPr>
        <w:jc w:val="both"/>
      </w:pPr>
      <w:r w:rsidRPr="006F4364">
        <w:t xml:space="preserve">Partnerské podniky sú všetky podniky, ktoré </w:t>
      </w:r>
      <w:r w:rsidRPr="006F4364">
        <w:rPr>
          <w:b/>
        </w:rPr>
        <w:t>nie sú zatriedené ako prepojené podniky</w:t>
      </w:r>
      <w:r w:rsidRPr="006F4364">
        <w:t xml:space="preserve"> a medzi ktorými je takýto </w:t>
      </w:r>
      <w:r w:rsidRPr="006F4364">
        <w:rPr>
          <w:b/>
        </w:rPr>
        <w:t>vzťah</w:t>
      </w:r>
      <w:r w:rsidRPr="006F4364">
        <w:t xml:space="preserve">: podnik (vyššie postavený podnik) vlastní buď samostatne, alebo spoločne s jedným alebo viacerými prepojenými podnikmi, </w:t>
      </w:r>
      <w:r w:rsidRPr="006F4364">
        <w:rPr>
          <w:b/>
        </w:rPr>
        <w:t>najmenej 25 %, nie však viac ako 50 %, imania alebo hlasovacích práv iného podniku</w:t>
      </w:r>
      <w:r w:rsidRPr="006F4364">
        <w:t xml:space="preserve"> (nižšie postavený podnik). Podnik sa považuje za partnerský podnik, pokiaľ je partnerským podnikom iného podniku alebo má partnerský podnik. </w:t>
      </w:r>
    </w:p>
    <w:p w14:paraId="5FA6D1B0" w14:textId="77777777" w:rsidR="009E6176" w:rsidRPr="006F4364" w:rsidRDefault="009E6176" w:rsidP="009E6176">
      <w:pPr>
        <w:jc w:val="both"/>
      </w:pPr>
      <w:r w:rsidRPr="006F4364">
        <w:t xml:space="preserve">Za účelom určenia statusu MSP sa v prípade partnerských podnikov </w:t>
      </w:r>
      <w:r w:rsidRPr="006F4364">
        <w:rPr>
          <w:b/>
          <w:u w:val="single"/>
        </w:rPr>
        <w:t xml:space="preserve">pripočítavajú k príslušnému podniku údaje počtu zamestnancov a finančných údajov </w:t>
      </w:r>
      <w:r w:rsidRPr="006F4364">
        <w:rPr>
          <w:b/>
        </w:rPr>
        <w:t>v podiele zodpovedajúcom podielom na imaní alebo hlasovacích právach, podľa toho ktorý je vyšší</w:t>
      </w:r>
      <w:r w:rsidRPr="006F4364">
        <w:t>.</w:t>
      </w:r>
    </w:p>
    <w:p w14:paraId="1DC724C2" w14:textId="77777777" w:rsidR="009E6176" w:rsidRPr="006F4364" w:rsidRDefault="009E6176" w:rsidP="009E6176">
      <w:pPr>
        <w:jc w:val="both"/>
      </w:pPr>
    </w:p>
    <w:p w14:paraId="7BD9D574" w14:textId="77777777" w:rsidR="009E6176" w:rsidRPr="006F4364" w:rsidRDefault="009E6176" w:rsidP="009E6176">
      <w:pPr>
        <w:jc w:val="both"/>
        <w:rPr>
          <w:b/>
        </w:rPr>
      </w:pPr>
      <w:r w:rsidRPr="006F4364">
        <w:rPr>
          <w:b/>
        </w:rPr>
        <w:t>Prepojený podnik</w:t>
      </w:r>
    </w:p>
    <w:p w14:paraId="6EDEBF12" w14:textId="77777777" w:rsidR="009E6176" w:rsidRPr="006F4364" w:rsidRDefault="009E6176" w:rsidP="009E6176">
      <w:pPr>
        <w:jc w:val="both"/>
      </w:pPr>
      <w:r w:rsidRPr="006F4364">
        <w:t xml:space="preserve">Prepojené podniky sú podniky, ktoré majú </w:t>
      </w:r>
      <w:r w:rsidRPr="006F4364">
        <w:rPr>
          <w:b/>
        </w:rPr>
        <w:t>nasledovné vzájomne vzťahy</w:t>
      </w:r>
      <w:r w:rsidRPr="006F4364">
        <w:t>:</w:t>
      </w:r>
    </w:p>
    <w:p w14:paraId="72550029" w14:textId="77777777" w:rsidR="009E6176" w:rsidRPr="006F4364" w:rsidRDefault="009E6176" w:rsidP="00502111">
      <w:pPr>
        <w:numPr>
          <w:ilvl w:val="0"/>
          <w:numId w:val="13"/>
        </w:numPr>
        <w:jc w:val="both"/>
      </w:pPr>
      <w:r w:rsidRPr="006F4364">
        <w:t>podnik má väčšinu hlasovacích práv akcionárov alebo členov v inom podniku;</w:t>
      </w:r>
    </w:p>
    <w:p w14:paraId="41F41104" w14:textId="77777777" w:rsidR="009E6176" w:rsidRPr="006F4364" w:rsidRDefault="009E6176" w:rsidP="00502111">
      <w:pPr>
        <w:numPr>
          <w:ilvl w:val="0"/>
          <w:numId w:val="13"/>
        </w:numPr>
        <w:jc w:val="both"/>
      </w:pPr>
      <w:r w:rsidRPr="006F4364">
        <w:t>podnik má právo vymenovať alebo odvolať väčšinu členov správneho, riadiaceho alebo dozorného organu;</w:t>
      </w:r>
    </w:p>
    <w:p w14:paraId="4B3DA47D" w14:textId="77777777" w:rsidR="009E6176" w:rsidRPr="006F4364" w:rsidRDefault="009E6176" w:rsidP="00502111">
      <w:pPr>
        <w:numPr>
          <w:ilvl w:val="0"/>
          <w:numId w:val="13"/>
        </w:numPr>
        <w:jc w:val="both"/>
      </w:pPr>
      <w:r w:rsidRPr="006F4364">
        <w:t>podnik má právo dominantne pôsobiť na iný podnik na základe zmluvy uzatvorenej s týmto podnikom alebo na základe ustanovenia v jeho spoločenskej zmluve alebo stanovách;</w:t>
      </w:r>
    </w:p>
    <w:p w14:paraId="16DC27AE" w14:textId="77777777" w:rsidR="009E6176" w:rsidRPr="006F4364" w:rsidRDefault="009E6176" w:rsidP="00502111">
      <w:pPr>
        <w:numPr>
          <w:ilvl w:val="0"/>
          <w:numId w:val="13"/>
        </w:numPr>
        <w:jc w:val="both"/>
      </w:pPr>
      <w:r w:rsidRPr="006F4364">
        <w:t>podnik, ktorý je akcionárom alebo členom iného podniku, sám kontroluje na základe zmluvy s inými akcionármi tohto podniku alebo členmi tohto podniku väčšinu hlasovacích práv akcionárov alebo členov v tomto podniku.</w:t>
      </w:r>
    </w:p>
    <w:p w14:paraId="16EAF0A4" w14:textId="77777777" w:rsidR="009E6176" w:rsidRPr="006F4364" w:rsidRDefault="009E6176" w:rsidP="009E6176">
      <w:pPr>
        <w:jc w:val="both"/>
      </w:pPr>
      <w:r w:rsidRPr="006F4364">
        <w:rPr>
          <w:b/>
        </w:rPr>
        <w:t>Dominantný vplyv neexistuje, ak</w:t>
      </w:r>
      <w:r w:rsidRPr="006F4364">
        <w:t xml:space="preserve"> sa investori uvedení v časti Samostatný podnik, odsek 2 nezapájajú priamo alebo nepriamo do vedenia príslušného podniku bez toho, aby boli dotknute ich práva ako akcionárov.</w:t>
      </w:r>
    </w:p>
    <w:p w14:paraId="4E1E806B" w14:textId="77777777" w:rsidR="009E6176" w:rsidRPr="006F4364" w:rsidRDefault="009E6176" w:rsidP="009E6176">
      <w:pPr>
        <w:jc w:val="both"/>
      </w:pPr>
      <w:r w:rsidRPr="006F4364">
        <w:t xml:space="preserve">Podniky, ktoré sa nachádzajú v niektorom zo vzťahov uvedených vyššie prostredníctvom jedného alebo viacerých podnikov, alebo majú niektorého z investorov uvedených v časti Samostatný podnik, odsek 2 sa </w:t>
      </w:r>
      <w:r w:rsidRPr="006F4364">
        <w:rPr>
          <w:b/>
        </w:rPr>
        <w:t>tiež považujú za prepojené</w:t>
      </w:r>
      <w:r w:rsidRPr="006F4364">
        <w:t>.</w:t>
      </w:r>
    </w:p>
    <w:p w14:paraId="03317599" w14:textId="77777777" w:rsidR="009E6176" w:rsidRPr="006F4364" w:rsidRDefault="009E6176" w:rsidP="009E6176">
      <w:pPr>
        <w:jc w:val="both"/>
      </w:pPr>
    </w:p>
    <w:p w14:paraId="1B791134" w14:textId="77777777" w:rsidR="009E6176" w:rsidRPr="006F4364" w:rsidRDefault="009E6176" w:rsidP="009E6176">
      <w:pPr>
        <w:jc w:val="both"/>
      </w:pPr>
      <w:r w:rsidRPr="006F4364">
        <w:t xml:space="preserve">Podniky, ktoré sa nachádzajú v jednom alebo niektorom inom z takýchto vzťahov prostredníctvom fyzickej osoby alebo skupiny fyzických osôb konajúcich spoločne, sa </w:t>
      </w:r>
      <w:r w:rsidRPr="006F4364">
        <w:rPr>
          <w:b/>
        </w:rPr>
        <w:t>tiež považujú za prepojené podniky</w:t>
      </w:r>
      <w:r w:rsidRPr="006F4364">
        <w:t xml:space="preserve">, ak sa podieľajú svojou činnosťou alebo časťou svojej </w:t>
      </w:r>
      <w:r w:rsidRPr="006F4364">
        <w:lastRenderedPageBreak/>
        <w:t>činnosti na rovnakom relevantnom trhu alebo na priľahlých trhoch. Za priľahlý trh sa považuje trh pre výrobok alebo službu, ktorý sa nachádza bezprostredne vo vyššej alebo nižšej pozícii vo vzťahu k relevantnému trhu.</w:t>
      </w:r>
    </w:p>
    <w:p w14:paraId="0E95A83A" w14:textId="77777777" w:rsidR="009E6176" w:rsidRPr="006F4364" w:rsidRDefault="009E6176" w:rsidP="009E6176">
      <w:pPr>
        <w:jc w:val="both"/>
      </w:pPr>
      <w:r w:rsidRPr="006F4364">
        <w:rPr>
          <w:b/>
        </w:rPr>
        <w:t>Za účelom určenia statusu MSP sa v prípade prepojených podnikov pripočítavajú k príslušnému podniku údaje</w:t>
      </w:r>
      <w:r w:rsidRPr="006F4364">
        <w:t xml:space="preserve"> počtu zamestnancov a finančných údajov </w:t>
      </w:r>
      <w:r w:rsidRPr="006F4364">
        <w:rPr>
          <w:b/>
        </w:rPr>
        <w:t xml:space="preserve">v plnom rozsahu za prepojený podniky, </w:t>
      </w:r>
      <w:r w:rsidRPr="006F4364">
        <w:t>ak už údaje neboli zahrnuté prostredníctvom konsolidácie v účtovných závierkach.</w:t>
      </w:r>
    </w:p>
    <w:p w14:paraId="1E636342" w14:textId="77777777" w:rsidR="009E6176" w:rsidRPr="006F4364" w:rsidRDefault="009E6176" w:rsidP="009E6176">
      <w:pPr>
        <w:jc w:val="both"/>
      </w:pPr>
    </w:p>
    <w:p w14:paraId="65E39891" w14:textId="77777777" w:rsidR="009E6176" w:rsidRPr="006F4364" w:rsidRDefault="009E6176" w:rsidP="009E6176">
      <w:pPr>
        <w:jc w:val="both"/>
        <w:rPr>
          <w:b/>
        </w:rPr>
      </w:pPr>
      <w:r w:rsidRPr="006F4364">
        <w:rPr>
          <w:b/>
        </w:rPr>
        <w:t>Ďalšie podmienky</w:t>
      </w:r>
    </w:p>
    <w:p w14:paraId="6760D85A" w14:textId="77777777" w:rsidR="009E6176" w:rsidRPr="006F4364" w:rsidRDefault="009E6176" w:rsidP="009E6176">
      <w:pPr>
        <w:jc w:val="both"/>
      </w:pPr>
      <w:r w:rsidRPr="006F4364">
        <w:t xml:space="preserve">Okrem prípadov uvedených v časti Samostatný podnik, odsek 2 </w:t>
      </w:r>
      <w:r w:rsidRPr="006F4364">
        <w:rPr>
          <w:b/>
        </w:rPr>
        <w:t>sa podnik nemôže považovať za MSP</w:t>
      </w:r>
      <w:r w:rsidRPr="006F4364">
        <w:t>, ak 25 % alebo viac imania alebo hlasovacích práv je priamo alebo nepriamo kontrolovaných spoločne alebo individuálne jedným alebo viacerými verejnými orgánmi.</w:t>
      </w:r>
    </w:p>
    <w:p w14:paraId="0958E132" w14:textId="232AAC96" w:rsidR="009E6176" w:rsidRDefault="009E6176" w:rsidP="009E6176">
      <w:pPr>
        <w:jc w:val="both"/>
      </w:pPr>
      <w:r w:rsidRPr="006F4364">
        <w:t>Podniky môžu poskytnúť vyhlásenie o svojom postavení samostatného podniku, partnerského podniku alebo prepojeného podniku vrátane údajov tykajúcich sa limitov stanovených kategorizáciu MSP. Vyhlásenie sa môže poskytnúť aj vtedy, keď je kapitál rozptýlený tak, že nie je možn</w:t>
      </w:r>
      <w:r w:rsidR="00C92463">
        <w:t>é</w:t>
      </w:r>
      <w:r w:rsidRPr="006F4364">
        <w:t xml:space="preserve"> presne určiť, kto ho vlastni, v takomto prípade podnik môže poskytnúť vyhlásenie v dobrej viere, že môže odôvodnene predpokladať, že jeden podnik nevlastní alebo spoločne navzájom prepojené podniky nevlastnia 25 % alebo viac. Také vyhlásenia sa poskytne bez toho, aby boli dotknuté kontroly alebo vyšetrovania ustanovení podľa vnútroštátnych pravidiel alebo pravidiel EÚ.</w:t>
      </w:r>
    </w:p>
    <w:p w14:paraId="21253B45" w14:textId="16873007" w:rsidR="00395CAB" w:rsidRDefault="00395CAB" w:rsidP="009E6176">
      <w:pPr>
        <w:jc w:val="both"/>
      </w:pPr>
    </w:p>
    <w:p w14:paraId="5B4A2F45" w14:textId="7C37DBDB" w:rsidR="00395CAB" w:rsidRDefault="00395CAB" w:rsidP="009E6176">
      <w:pPr>
        <w:jc w:val="both"/>
      </w:pPr>
    </w:p>
    <w:p w14:paraId="05FA6D81" w14:textId="499261EE" w:rsidR="00395CAB" w:rsidRDefault="00395CAB" w:rsidP="009E6176">
      <w:pPr>
        <w:jc w:val="both"/>
      </w:pPr>
    </w:p>
    <w:p w14:paraId="71179CB1" w14:textId="1BAD4109" w:rsidR="00395CAB" w:rsidRDefault="00395CAB" w:rsidP="009E6176">
      <w:pPr>
        <w:jc w:val="both"/>
      </w:pPr>
    </w:p>
    <w:p w14:paraId="60A4BCB3" w14:textId="148B404B" w:rsidR="00395CAB" w:rsidRDefault="00395CAB" w:rsidP="009E6176">
      <w:pPr>
        <w:jc w:val="both"/>
      </w:pPr>
    </w:p>
    <w:p w14:paraId="3D2E3179" w14:textId="3F3672D3" w:rsidR="00395CAB" w:rsidRDefault="00395CAB" w:rsidP="009E6176">
      <w:pPr>
        <w:jc w:val="both"/>
      </w:pPr>
    </w:p>
    <w:p w14:paraId="26DFD561" w14:textId="29B6CCB6" w:rsidR="00395CAB" w:rsidRDefault="00395CAB" w:rsidP="009E6176">
      <w:pPr>
        <w:jc w:val="both"/>
      </w:pPr>
    </w:p>
    <w:p w14:paraId="64D8313D" w14:textId="0A053065" w:rsidR="00395CAB" w:rsidRDefault="00395CAB" w:rsidP="009E6176">
      <w:pPr>
        <w:jc w:val="both"/>
      </w:pPr>
    </w:p>
    <w:p w14:paraId="041E4E57" w14:textId="68EA5825" w:rsidR="00395CAB" w:rsidRDefault="00395CAB" w:rsidP="009E6176">
      <w:pPr>
        <w:jc w:val="both"/>
      </w:pPr>
    </w:p>
    <w:p w14:paraId="01447D21" w14:textId="4B2275BE" w:rsidR="00395CAB" w:rsidRDefault="00395CAB" w:rsidP="009E6176">
      <w:pPr>
        <w:jc w:val="both"/>
      </w:pPr>
    </w:p>
    <w:p w14:paraId="040BD763" w14:textId="000BF0E5" w:rsidR="00591EAE" w:rsidRDefault="00591EAE" w:rsidP="009E6176">
      <w:pPr>
        <w:jc w:val="both"/>
      </w:pPr>
    </w:p>
    <w:p w14:paraId="652527B4" w14:textId="4CB46E04" w:rsidR="00591EAE" w:rsidRDefault="00591EAE" w:rsidP="009E6176">
      <w:pPr>
        <w:jc w:val="both"/>
      </w:pPr>
    </w:p>
    <w:p w14:paraId="40ED74AE" w14:textId="4AD172D2" w:rsidR="00591EAE" w:rsidRDefault="00591EAE" w:rsidP="009E6176">
      <w:pPr>
        <w:jc w:val="both"/>
      </w:pPr>
    </w:p>
    <w:p w14:paraId="602EC0EC" w14:textId="0CD1832B" w:rsidR="00591EAE" w:rsidRDefault="00591EAE" w:rsidP="009E6176">
      <w:pPr>
        <w:jc w:val="both"/>
      </w:pPr>
    </w:p>
    <w:p w14:paraId="5CA1CA2F" w14:textId="51F052E2" w:rsidR="00591EAE" w:rsidRDefault="00591EAE" w:rsidP="009E6176">
      <w:pPr>
        <w:jc w:val="both"/>
      </w:pPr>
    </w:p>
    <w:p w14:paraId="0BA87DC0" w14:textId="59F652AE" w:rsidR="00591EAE" w:rsidRDefault="00591EAE" w:rsidP="009E6176">
      <w:pPr>
        <w:jc w:val="both"/>
      </w:pPr>
    </w:p>
    <w:p w14:paraId="59CED2EC" w14:textId="6C161543" w:rsidR="00591EAE" w:rsidRDefault="00591EAE" w:rsidP="009E6176">
      <w:pPr>
        <w:jc w:val="both"/>
      </w:pPr>
    </w:p>
    <w:p w14:paraId="263AAF71" w14:textId="6666E1D8" w:rsidR="00591EAE" w:rsidRDefault="00591EAE" w:rsidP="009E6176">
      <w:pPr>
        <w:jc w:val="both"/>
      </w:pPr>
    </w:p>
    <w:p w14:paraId="13F3190D" w14:textId="00214F97" w:rsidR="00591EAE" w:rsidRDefault="00591EAE" w:rsidP="009E6176">
      <w:pPr>
        <w:jc w:val="both"/>
      </w:pPr>
    </w:p>
    <w:p w14:paraId="18F715B8" w14:textId="251AB281" w:rsidR="00591EAE" w:rsidRDefault="00591EAE" w:rsidP="009E6176">
      <w:pPr>
        <w:jc w:val="both"/>
      </w:pPr>
    </w:p>
    <w:p w14:paraId="0C3EC7D9" w14:textId="60064DBF" w:rsidR="00591EAE" w:rsidRDefault="00591EAE" w:rsidP="009E6176">
      <w:pPr>
        <w:jc w:val="both"/>
      </w:pPr>
    </w:p>
    <w:p w14:paraId="6CE18E06" w14:textId="07488B4F" w:rsidR="00591EAE" w:rsidRDefault="00591EAE" w:rsidP="009E6176">
      <w:pPr>
        <w:jc w:val="both"/>
      </w:pPr>
    </w:p>
    <w:p w14:paraId="0515194A" w14:textId="12539587" w:rsidR="00591EAE" w:rsidRDefault="00591EAE" w:rsidP="009E6176">
      <w:pPr>
        <w:jc w:val="both"/>
      </w:pPr>
    </w:p>
    <w:p w14:paraId="2B9C1CDC" w14:textId="5004BEE7" w:rsidR="00591EAE" w:rsidRDefault="00591EAE" w:rsidP="009E6176">
      <w:pPr>
        <w:jc w:val="both"/>
      </w:pPr>
    </w:p>
    <w:p w14:paraId="611C7297" w14:textId="23E433C3" w:rsidR="00591EAE" w:rsidRDefault="00591EAE" w:rsidP="009E6176">
      <w:pPr>
        <w:jc w:val="both"/>
      </w:pPr>
    </w:p>
    <w:p w14:paraId="04A28620" w14:textId="73D760A3" w:rsidR="00591EAE" w:rsidRDefault="00591EAE" w:rsidP="009E6176">
      <w:pPr>
        <w:jc w:val="both"/>
      </w:pPr>
    </w:p>
    <w:p w14:paraId="28A34C12" w14:textId="77777777" w:rsidR="00591EAE" w:rsidRDefault="00591EAE" w:rsidP="009E6176">
      <w:pPr>
        <w:jc w:val="both"/>
      </w:pPr>
    </w:p>
    <w:p w14:paraId="48D67345" w14:textId="688CC530" w:rsidR="00591EAE" w:rsidRDefault="00591EAE" w:rsidP="009E6176">
      <w:pPr>
        <w:jc w:val="both"/>
      </w:pPr>
    </w:p>
    <w:p w14:paraId="7B75A38B" w14:textId="08479F0E" w:rsidR="00591EAE" w:rsidRDefault="00591EAE" w:rsidP="009E6176">
      <w:pPr>
        <w:jc w:val="both"/>
      </w:pPr>
    </w:p>
    <w:p w14:paraId="3EAD82D3" w14:textId="77777777" w:rsidR="00591EAE" w:rsidRDefault="00591EAE" w:rsidP="009E6176">
      <w:pPr>
        <w:jc w:val="both"/>
      </w:pPr>
    </w:p>
    <w:p w14:paraId="06B13F5F" w14:textId="70BE02B3" w:rsidR="00395CAB" w:rsidRDefault="00395CAB" w:rsidP="009E6176">
      <w:pPr>
        <w:jc w:val="both"/>
      </w:pPr>
    </w:p>
    <w:p w14:paraId="447A8F7A" w14:textId="4CFD72A2" w:rsidR="00395CAB" w:rsidRDefault="00395CAB" w:rsidP="009E6176">
      <w:pPr>
        <w:jc w:val="both"/>
      </w:pPr>
    </w:p>
    <w:p w14:paraId="5CFF866D" w14:textId="245A6F7C" w:rsidR="006D24D9" w:rsidRDefault="00502111" w:rsidP="006D24D9">
      <w:pPr>
        <w:pStyle w:val="Nadpis1"/>
      </w:pPr>
      <w:bookmarkStart w:id="362" w:name="_Toc509218186"/>
      <w:bookmarkStart w:id="363" w:name="_Toc7434144"/>
      <w:bookmarkStart w:id="364" w:name="_Toc23337184"/>
      <w:bookmarkStart w:id="365" w:name="_Toc37769169"/>
      <w:bookmarkStart w:id="366" w:name="_Toc54358046"/>
      <w:bookmarkStart w:id="367" w:name="_Toc70333367"/>
      <w:r>
        <w:t xml:space="preserve">5 </w:t>
      </w:r>
      <w:r w:rsidR="006D24D9">
        <w:t>Fluktuácia pracovníkov/administratívnych kapacít</w:t>
      </w:r>
      <w:bookmarkEnd w:id="362"/>
      <w:bookmarkEnd w:id="363"/>
      <w:bookmarkEnd w:id="364"/>
      <w:bookmarkEnd w:id="365"/>
      <w:bookmarkEnd w:id="366"/>
      <w:bookmarkEnd w:id="367"/>
    </w:p>
    <w:p w14:paraId="51D4D98A" w14:textId="77777777" w:rsidR="006D24D9" w:rsidRDefault="006D24D9" w:rsidP="006D24D9"/>
    <w:p w14:paraId="6DAA6A15" w14:textId="77777777" w:rsidR="006D24D9" w:rsidRDefault="006D24D9" w:rsidP="006D24D9">
      <w:pPr>
        <w:jc w:val="both"/>
      </w:pPr>
      <w:r w:rsidRPr="00E76DE7">
        <w:t>Relevancia k merateľným ukazovateľom/iným údajom</w:t>
      </w:r>
      <w:r>
        <w:t xml:space="preserve">: </w:t>
      </w:r>
      <w:r w:rsidRPr="006D24D9">
        <w:rPr>
          <w:b/>
        </w:rPr>
        <w:t>R0149, R0117, R0046</w:t>
      </w:r>
    </w:p>
    <w:p w14:paraId="3DB4977F" w14:textId="77777777" w:rsidR="006D24D9" w:rsidRDefault="006D24D9" w:rsidP="006D24D9">
      <w:pPr>
        <w:jc w:val="both"/>
      </w:pPr>
    </w:p>
    <w:p w14:paraId="5424C451" w14:textId="77777777" w:rsidR="006D24D9" w:rsidRDefault="0089284D" w:rsidP="006D24D9">
      <w:pPr>
        <w:jc w:val="both"/>
      </w:pPr>
      <w:r>
        <w:t>Fluktuácia p</w:t>
      </w:r>
      <w:r w:rsidR="006D24D9" w:rsidRPr="006D24D9">
        <w:t>redstavuje pomer počtu výstupov (ukončených/rozviazaných pracovných zmlúv) pracovníkov zapojených do riadenia, implementácie, kontroly a auditu EŠIF (nezapočítavajú sa podporné AK) v sledovanom období</w:t>
      </w:r>
      <w:r w:rsidR="006D24D9" w:rsidRPr="006D24D9">
        <w:rPr>
          <w:vertAlign w:val="superscript"/>
        </w:rPr>
        <w:footnoteReference w:id="36"/>
      </w:r>
      <w:r w:rsidR="006D24D9" w:rsidRPr="006D24D9">
        <w:t xml:space="preserve"> k celkovému priemernému evidovanému počtu </w:t>
      </w:r>
      <w:r w:rsidR="006B6779">
        <w:t>zamestnancov</w:t>
      </w:r>
      <w:r w:rsidR="006D24D9" w:rsidRPr="006D24D9">
        <w:t xml:space="preserve"> v sledovanom období (nezapočítavajú sa </w:t>
      </w:r>
      <w:r w:rsidR="006D24D9" w:rsidRPr="006D24D9" w:rsidDel="0029697B">
        <w:t xml:space="preserve"> </w:t>
      </w:r>
      <w:r w:rsidR="006D24D9" w:rsidRPr="006D24D9">
        <w:t>podporné AK) (vo fyzických osobách) zapojených do riadenia, implementácie, kontroly a auditu EŠIF v danej organizácii.</w:t>
      </w:r>
    </w:p>
    <w:p w14:paraId="218C47D2" w14:textId="77777777" w:rsidR="006D24D9" w:rsidRPr="006D24D9" w:rsidRDefault="006D24D9" w:rsidP="006D24D9">
      <w:pPr>
        <w:jc w:val="both"/>
      </w:pPr>
      <w:r w:rsidRPr="006D24D9">
        <w:t xml:space="preserve">Pre výpočet fluktuácie pracovníkov je možné vychádzať z tzv. evidenčného počtu </w:t>
      </w:r>
      <w:r w:rsidR="006B6779">
        <w:t>zamestnancov (EPZ</w:t>
      </w:r>
      <w:r w:rsidRPr="006D24D9">
        <w:t xml:space="preserve">). Započítavajú sa </w:t>
      </w:r>
      <w:r w:rsidRPr="006D24D9">
        <w:rPr>
          <w:b/>
        </w:rPr>
        <w:t>len pracovníci</w:t>
      </w:r>
      <w:r w:rsidRPr="006D24D9">
        <w:t xml:space="preserve">, ktorí sú </w:t>
      </w:r>
      <w:r w:rsidRPr="006D24D9">
        <w:rPr>
          <w:b/>
        </w:rPr>
        <w:t>zapojení</w:t>
      </w:r>
      <w:r w:rsidRPr="006D24D9">
        <w:t xml:space="preserve"> do riadenia, implementácie, kontroly a auditu EŠIF/OP a ktorých mzdy sú plne alebo čiastočne </w:t>
      </w:r>
      <w:r w:rsidRPr="006D24D9">
        <w:rPr>
          <w:b/>
        </w:rPr>
        <w:t>refundované</w:t>
      </w:r>
      <w:r w:rsidRPr="006D24D9">
        <w:t xml:space="preserve"> z technickej pomoci OP/OP TP, avšak sa </w:t>
      </w:r>
      <w:r w:rsidRPr="006D24D9">
        <w:rPr>
          <w:b/>
        </w:rPr>
        <w:t>nezohľadňuje miera ich refundácie</w:t>
      </w:r>
      <w:r w:rsidRPr="006D24D9">
        <w:t xml:space="preserve"> (pracovník refundovaný na 100% je započítaný rovnako ako pracovník refundovaný na 50%) a ani dĺžka pracovného úväzku (pracovník na plný pracovný úväzok je započítaný rovnako ako pracovník na skrátený pracovný úväzok). V prípade, že pracovník pracoval súčasne na viacerých OP, a teda jeho mzda je refundovaná z viacerých OP, započítava sa do fluktuácie v rámci všetkých príslušných OP. </w:t>
      </w:r>
      <w:r w:rsidRPr="006D24D9">
        <w:rPr>
          <w:b/>
          <w:bCs/>
        </w:rPr>
        <w:t>Do priemerného EP</w:t>
      </w:r>
      <w:r w:rsidR="006B6779">
        <w:rPr>
          <w:b/>
          <w:bCs/>
        </w:rPr>
        <w:t>Z</w:t>
      </w:r>
      <w:r w:rsidRPr="006D24D9">
        <w:rPr>
          <w:b/>
          <w:bCs/>
        </w:rPr>
        <w:t xml:space="preserve"> sa pre účely výpočtu fluktuácie nezapočítavajú osoby na materskej/rodičovskej dovolenke a osoby, s ktorými sú uzatvorené dohody o prácach vykonávaných mimo pracovného pomeru.</w:t>
      </w:r>
    </w:p>
    <w:p w14:paraId="1DAC0873" w14:textId="77777777" w:rsidR="006D24D9" w:rsidRPr="006D24D9" w:rsidRDefault="006D24D9" w:rsidP="006D24D9">
      <w:pPr>
        <w:jc w:val="both"/>
      </w:pPr>
      <w:r w:rsidRPr="006D24D9">
        <w:rPr>
          <w:b/>
        </w:rPr>
        <w:t>Do výstupov</w:t>
      </w:r>
      <w:r w:rsidRPr="006D24D9">
        <w:t xml:space="preserve">, okrem riadne ukončených/rozviazaných pracovných pomerov, sa </w:t>
      </w:r>
      <w:r w:rsidRPr="006D24D9">
        <w:rPr>
          <w:b/>
        </w:rPr>
        <w:t>započítavajú</w:t>
      </w:r>
      <w:r w:rsidRPr="006D24D9">
        <w:t xml:space="preserve"> zamestnanci, ktorí boli dočasne alebo trvalo </w:t>
      </w:r>
      <w:r w:rsidRPr="006D24D9">
        <w:rPr>
          <w:b/>
        </w:rPr>
        <w:t>preložení</w:t>
      </w:r>
      <w:r w:rsidRPr="006D24D9">
        <w:t xml:space="preserve">, a to 1) do iného služobného úradu alebo 2) v tom istom služobnom úrade, pokiaľ preložením zanikla zamestnancovi oprávnenosť na refundáciu jeho mzdy z technickej pomoci daného OP/OP TP. </w:t>
      </w:r>
      <w:r w:rsidRPr="006D24D9">
        <w:rPr>
          <w:b/>
        </w:rPr>
        <w:t>Nezapočítavajú</w:t>
      </w:r>
      <w:r w:rsidRPr="006D24D9">
        <w:t xml:space="preserve"> sa </w:t>
      </w:r>
      <w:r w:rsidRPr="006D24D9">
        <w:rPr>
          <w:b/>
        </w:rPr>
        <w:t>odchody na materskú/rodičovskú dovolenku</w:t>
      </w:r>
      <w:r w:rsidRPr="006D24D9">
        <w:t xml:space="preserve"> </w:t>
      </w:r>
      <w:r w:rsidRPr="006D24D9">
        <w:rPr>
          <w:b/>
        </w:rPr>
        <w:t>ani ukončenie/vypršanie dohôd</w:t>
      </w:r>
      <w:r w:rsidRPr="006D24D9">
        <w:t xml:space="preserve"> o prácach vykonávaných </w:t>
      </w:r>
      <w:r w:rsidRPr="006D24D9">
        <w:rPr>
          <w:b/>
        </w:rPr>
        <w:t>mimo pracovného pomeru</w:t>
      </w:r>
      <w:r w:rsidRPr="006D24D9">
        <w:t xml:space="preserve">.  </w:t>
      </w:r>
    </w:p>
    <w:p w14:paraId="6BCCF05A" w14:textId="77777777" w:rsidR="006D24D9" w:rsidRPr="006D24D9" w:rsidRDefault="006D24D9" w:rsidP="006D24D9">
      <w:pPr>
        <w:rPr>
          <w:b/>
        </w:rPr>
      </w:pPr>
      <w:r w:rsidRPr="006D24D9">
        <w:rPr>
          <w:b/>
        </w:rPr>
        <w:t>Spôsob výpočtu fluktuácie:</w:t>
      </w:r>
    </w:p>
    <w:p w14:paraId="302D9EF6" w14:textId="77777777" w:rsidR="006D24D9" w:rsidRPr="006D24D9" w:rsidRDefault="006D24D9" w:rsidP="006D24D9"/>
    <w:p w14:paraId="61381D5B" w14:textId="77777777" w:rsidR="006D24D9" w:rsidRPr="006D24D9" w:rsidRDefault="006D24D9" w:rsidP="006D24D9">
      <m:oMathPara>
        <m:oMath>
          <m:r>
            <w:rPr>
              <w:rFonts w:ascii="Cambria Math" w:hAnsi="Cambria Math"/>
            </w:rPr>
            <m:t>F=</m:t>
          </m:r>
          <m:f>
            <m:fPr>
              <m:ctrlPr>
                <w:rPr>
                  <w:rFonts w:ascii="Cambria Math" w:hAnsi="Cambria Math"/>
                </w:rPr>
              </m:ctrlPr>
            </m:fPr>
            <m:num>
              <m:r>
                <w:rPr>
                  <w:rFonts w:ascii="Cambria Math" w:hAnsi="Cambria Math"/>
                </w:rPr>
                <m:t>N(out)</m:t>
              </m:r>
            </m:num>
            <m:den>
              <m:r>
                <w:rPr>
                  <w:rFonts w:ascii="Cambria Math" w:hAnsi="Cambria Math"/>
                </w:rPr>
                <m:t>EPZ (∅)</m:t>
              </m:r>
            </m:den>
          </m:f>
          <m:r>
            <w:rPr>
              <w:rFonts w:ascii="Cambria Math" w:hAnsi="Cambria Math"/>
            </w:rPr>
            <m:t>*100</m:t>
          </m:r>
        </m:oMath>
      </m:oMathPara>
    </w:p>
    <w:p w14:paraId="40CB0BAB" w14:textId="77777777" w:rsidR="006D24D9" w:rsidRPr="006D24D9" w:rsidRDefault="006D24D9" w:rsidP="006D24D9"/>
    <w:p w14:paraId="488B7045" w14:textId="77777777" w:rsidR="006D24D9" w:rsidRPr="006D24D9" w:rsidRDefault="006D24D9" w:rsidP="006D24D9">
      <w:pPr>
        <w:rPr>
          <w:i/>
          <w:iCs/>
        </w:rPr>
      </w:pPr>
      <w:r w:rsidRPr="006D24D9">
        <w:rPr>
          <w:i/>
          <w:iCs/>
        </w:rPr>
        <w:t xml:space="preserve">F - </w:t>
      </w:r>
      <w:r w:rsidRPr="006D24D9">
        <w:t>miera fluktuácie</w:t>
      </w:r>
    </w:p>
    <w:p w14:paraId="285ED60B" w14:textId="77777777" w:rsidR="006D24D9" w:rsidRPr="006D24D9" w:rsidRDefault="006D24D9" w:rsidP="006D24D9">
      <w:r w:rsidRPr="006D24D9">
        <w:rPr>
          <w:i/>
          <w:iCs/>
        </w:rPr>
        <w:t>N (out)</w:t>
      </w:r>
      <w:r w:rsidRPr="006D24D9">
        <w:t xml:space="preserve"> - počet ukončených pracovných pomerov/počet preložení v priebehu sledovaného obdobia</w:t>
      </w:r>
    </w:p>
    <w:p w14:paraId="594628B4" w14:textId="61DA9542" w:rsidR="006D24D9" w:rsidRPr="006D24D9" w:rsidRDefault="006B6779" w:rsidP="006D24D9">
      <w:r>
        <w:rPr>
          <w:i/>
          <w:iCs/>
        </w:rPr>
        <w:t>EPZ</w:t>
      </w:r>
      <w:r w:rsidR="006D24D9" w:rsidRPr="006D24D9">
        <w:rPr>
          <w:i/>
          <w:iCs/>
        </w:rPr>
        <w:t xml:space="preserve"> (</w:t>
      </w:r>
      <w:r w:rsidR="006D24D9" w:rsidRPr="006D24D9">
        <w:rPr>
          <w:rFonts w:ascii="Cambria Math" w:hAnsi="Cambria Math" w:cs="Cambria Math"/>
          <w:i/>
          <w:iCs/>
        </w:rPr>
        <w:t>∅</w:t>
      </w:r>
      <w:r w:rsidR="006D24D9" w:rsidRPr="006D24D9">
        <w:rPr>
          <w:i/>
          <w:iCs/>
        </w:rPr>
        <w:t xml:space="preserve">) - </w:t>
      </w:r>
      <w:r w:rsidR="006D24D9" w:rsidRPr="006D24D9">
        <w:t>priemerný EP</w:t>
      </w:r>
      <w:r>
        <w:t>Z</w:t>
      </w:r>
      <w:r w:rsidR="006D24D9" w:rsidRPr="006D24D9">
        <w:t xml:space="preserve"> (vo fyzických osobách*) – </w:t>
      </w:r>
      <w:r w:rsidR="00B14A46" w:rsidRPr="006D24D9">
        <w:t>pracovní</w:t>
      </w:r>
      <w:r w:rsidR="00B14A46">
        <w:t>ci</w:t>
      </w:r>
      <w:r w:rsidR="006D24D9" w:rsidRPr="006D24D9">
        <w:t>, ktorí sa podieľajú na riadení, implementácii, kontrole a audite EŠIF v sledovanom období (</w:t>
      </w:r>
      <w:r w:rsidR="006D24D9" w:rsidRPr="006D24D9">
        <w:rPr>
          <w:b/>
          <w:bCs/>
        </w:rPr>
        <w:t>priemer mesačných stavov EP</w:t>
      </w:r>
      <w:r>
        <w:rPr>
          <w:b/>
          <w:bCs/>
        </w:rPr>
        <w:t>Z</w:t>
      </w:r>
      <w:r w:rsidR="006D24D9" w:rsidRPr="006D24D9">
        <w:rPr>
          <w:b/>
          <w:bCs/>
          <w:vertAlign w:val="superscript"/>
        </w:rPr>
        <w:footnoteReference w:id="37"/>
      </w:r>
      <w:r w:rsidR="006D24D9" w:rsidRPr="006D24D9">
        <w:rPr>
          <w:b/>
          <w:bCs/>
        </w:rPr>
        <w:t xml:space="preserve"> v sledovanom období</w:t>
      </w:r>
      <w:r w:rsidR="006D24D9" w:rsidRPr="006D24D9">
        <w:t>)</w:t>
      </w:r>
    </w:p>
    <w:p w14:paraId="739470E2" w14:textId="77777777" w:rsidR="006D24D9" w:rsidRPr="006D24D9" w:rsidRDefault="006D24D9" w:rsidP="006D24D9">
      <w:r w:rsidRPr="006D24D9">
        <w:t>* Priemerný EP</w:t>
      </w:r>
      <w:r w:rsidR="006B6779">
        <w:t>Z</w:t>
      </w:r>
      <w:r w:rsidRPr="006D24D9">
        <w:t xml:space="preserve"> meraný vo fyzických osobách nemôže byť nahradený počtom v FTE. V prípade používania FTE môže dôjsť k výrazným nepresnostiam, čo možno preukázať na nasledujúcom príklade:</w:t>
      </w:r>
    </w:p>
    <w:p w14:paraId="20BB72BC" w14:textId="77777777" w:rsidR="006D24D9" w:rsidRPr="006D24D9" w:rsidRDefault="006D24D9" w:rsidP="006D24D9">
      <w:pPr>
        <w:ind w:left="708"/>
      </w:pPr>
      <w:r w:rsidRPr="006D24D9">
        <w:lastRenderedPageBreak/>
        <w:t>Organizácia mala v danom roku priemerný EP</w:t>
      </w:r>
      <w:r w:rsidR="006B6779">
        <w:t>Z</w:t>
      </w:r>
      <w:r w:rsidRPr="006D24D9">
        <w:t xml:space="preserve"> 10 zamestnancov (vo fyzických osobách), avšak len 5 v FTE, keďže všetci 10 zamestnanci boli na polovičný úväzok. Počas roka odišlo 5 zamestnancov.</w:t>
      </w:r>
    </w:p>
    <w:p w14:paraId="522D47AD" w14:textId="77777777" w:rsidR="006D24D9" w:rsidRPr="006D24D9" w:rsidRDefault="006D24D9" w:rsidP="006D24D9">
      <w:pPr>
        <w:ind w:left="708"/>
      </w:pPr>
      <w:r w:rsidRPr="006D24D9">
        <w:t>Pri uplatnení MJ vo fyzických osobách predstavuje miera fluktuácie 50 % (5/10*100). Pri uplatnení FTE by bola miera fluktuácie 100 % (5/5*100). Príklad preukazuje nemožnosť využívať pre účely výpočtu fluktuácie počítanie priemerného EPP v FTE.</w:t>
      </w:r>
    </w:p>
    <w:p w14:paraId="23E11266" w14:textId="4EE69FCA" w:rsidR="006D24D9" w:rsidRDefault="006D24D9" w:rsidP="006B6779">
      <w:pPr>
        <w:jc w:val="both"/>
      </w:pPr>
      <w:r w:rsidRPr="006D24D9">
        <w:t xml:space="preserve">V prípade nastavenia agregačného procesu v ITMS2014+ pre účely výpočtu merateľného ukazovateľa výsledku (RXXXX) – </w:t>
      </w:r>
      <w:r w:rsidR="0084731B">
        <w:t>„</w:t>
      </w:r>
      <w:r w:rsidRPr="006D24D9">
        <w:t>podiel</w:t>
      </w:r>
      <w:r w:rsidR="0084731B">
        <w:t>“</w:t>
      </w:r>
      <w:r w:rsidRPr="006D24D9">
        <w:t xml:space="preserve"> dvoch projektových merateľných ukazovateľov a/alebo iných údajov (počet AK s ukončeným pracovným pomerom/priemerný evidovaný počet AK) – sa hodnota RXXXX vypočítava automaticky prostredníctvom ITMS2014+.</w:t>
      </w:r>
    </w:p>
    <w:p w14:paraId="0C8B96CB" w14:textId="422D81B5" w:rsidR="006D24D9" w:rsidRDefault="006D24D9" w:rsidP="006D24D9"/>
    <w:p w14:paraId="66D5E367" w14:textId="4AF1F2F6" w:rsidR="00395CAB" w:rsidRDefault="00395CAB" w:rsidP="006D24D9"/>
    <w:p w14:paraId="3F02A541" w14:textId="3E7E9A57" w:rsidR="00395CAB" w:rsidRDefault="00395CAB" w:rsidP="006D24D9"/>
    <w:p w14:paraId="19F3D094" w14:textId="5C6A7CB0" w:rsidR="00395CAB" w:rsidRDefault="00395CAB" w:rsidP="006D24D9"/>
    <w:p w14:paraId="7C3E4360" w14:textId="3E20D556" w:rsidR="00395CAB" w:rsidRDefault="00395CAB" w:rsidP="006D24D9"/>
    <w:p w14:paraId="0CA50715" w14:textId="47ACD0D7" w:rsidR="00395CAB" w:rsidRDefault="00395CAB" w:rsidP="006D24D9"/>
    <w:p w14:paraId="4BD49D26" w14:textId="74A09548" w:rsidR="00395CAB" w:rsidRDefault="00395CAB" w:rsidP="006D24D9"/>
    <w:p w14:paraId="4F8BD9F9" w14:textId="0F4F796D" w:rsidR="00395CAB" w:rsidRDefault="00395CAB" w:rsidP="006D24D9"/>
    <w:p w14:paraId="76F1F96D" w14:textId="65DF40D5" w:rsidR="00395CAB" w:rsidRDefault="00395CAB" w:rsidP="006D24D9"/>
    <w:p w14:paraId="40C70E36" w14:textId="7873A4AD" w:rsidR="00395CAB" w:rsidRDefault="00395CAB" w:rsidP="006D24D9"/>
    <w:p w14:paraId="078174C4" w14:textId="328C4935" w:rsidR="00395CAB" w:rsidRDefault="00395CAB" w:rsidP="006D24D9"/>
    <w:p w14:paraId="4AE134BE" w14:textId="5CAA37F6" w:rsidR="00395CAB" w:rsidRDefault="00395CAB" w:rsidP="006D24D9"/>
    <w:p w14:paraId="0931D294" w14:textId="5DB9EFD5" w:rsidR="00395CAB" w:rsidRDefault="00395CAB" w:rsidP="006D24D9"/>
    <w:p w14:paraId="4132ADA6" w14:textId="0ED57359" w:rsidR="00395CAB" w:rsidRDefault="00395CAB" w:rsidP="006D24D9"/>
    <w:p w14:paraId="2DB6E7BD" w14:textId="2C446C09" w:rsidR="00395CAB" w:rsidRDefault="00395CAB" w:rsidP="006D24D9"/>
    <w:p w14:paraId="57F15EEC" w14:textId="38CC42BD" w:rsidR="00395CAB" w:rsidRDefault="00395CAB" w:rsidP="006D24D9"/>
    <w:p w14:paraId="0F293184" w14:textId="07A6A0CF" w:rsidR="00395CAB" w:rsidRDefault="00395CAB" w:rsidP="006D24D9"/>
    <w:p w14:paraId="1E73CBF1" w14:textId="01E093C0" w:rsidR="00395CAB" w:rsidRDefault="00395CAB" w:rsidP="006D24D9"/>
    <w:p w14:paraId="1F90E207" w14:textId="4137D631" w:rsidR="00395CAB" w:rsidRDefault="00395CAB" w:rsidP="006D24D9"/>
    <w:p w14:paraId="1620F63D" w14:textId="274393CC" w:rsidR="00395CAB" w:rsidRDefault="00395CAB" w:rsidP="006D24D9"/>
    <w:p w14:paraId="6689C862" w14:textId="64549FD1" w:rsidR="00395CAB" w:rsidRDefault="00395CAB" w:rsidP="006D24D9"/>
    <w:p w14:paraId="1D840698" w14:textId="704399E9" w:rsidR="00395CAB" w:rsidRDefault="00395CAB" w:rsidP="006D24D9"/>
    <w:p w14:paraId="6C746B64" w14:textId="6E83FD21" w:rsidR="00395CAB" w:rsidRDefault="00395CAB" w:rsidP="006D24D9"/>
    <w:p w14:paraId="5892D379" w14:textId="2A118282" w:rsidR="00395CAB" w:rsidRDefault="00395CAB" w:rsidP="006D24D9"/>
    <w:p w14:paraId="7CC88984" w14:textId="6DA0D6AD" w:rsidR="00395CAB" w:rsidRDefault="00395CAB" w:rsidP="006D24D9"/>
    <w:p w14:paraId="4E589F10" w14:textId="098D5D39" w:rsidR="00395CAB" w:rsidRDefault="00395CAB" w:rsidP="006D24D9"/>
    <w:p w14:paraId="0F3E138D" w14:textId="62049447" w:rsidR="00395CAB" w:rsidRDefault="00395CAB" w:rsidP="006D24D9"/>
    <w:p w14:paraId="64B94108" w14:textId="0B359840" w:rsidR="00395CAB" w:rsidRDefault="00395CAB" w:rsidP="006D24D9"/>
    <w:p w14:paraId="221E8726" w14:textId="453C43A4" w:rsidR="00395CAB" w:rsidRDefault="00395CAB" w:rsidP="006D24D9"/>
    <w:p w14:paraId="33FBC385" w14:textId="53F91F30" w:rsidR="00395CAB" w:rsidRDefault="00395CAB" w:rsidP="006D24D9"/>
    <w:p w14:paraId="172E4F8E" w14:textId="5EDE8851" w:rsidR="00395CAB" w:rsidRDefault="00395CAB" w:rsidP="006D24D9"/>
    <w:p w14:paraId="1A20757D" w14:textId="11800B7B" w:rsidR="00395CAB" w:rsidRDefault="00395CAB" w:rsidP="006D24D9"/>
    <w:p w14:paraId="784523EE" w14:textId="4538D45F" w:rsidR="00395CAB" w:rsidRDefault="00395CAB" w:rsidP="006D24D9"/>
    <w:p w14:paraId="30380E5D" w14:textId="0DAFA912" w:rsidR="00395CAB" w:rsidRDefault="00395CAB" w:rsidP="006D24D9"/>
    <w:p w14:paraId="26F5C1A7" w14:textId="357056FC" w:rsidR="00395CAB" w:rsidRDefault="00395CAB" w:rsidP="006D24D9"/>
    <w:p w14:paraId="31C5C7C2" w14:textId="2C79ECA3" w:rsidR="00395CAB" w:rsidRDefault="00395CAB" w:rsidP="006D24D9"/>
    <w:p w14:paraId="5C77EADA" w14:textId="5CB65646" w:rsidR="00395CAB" w:rsidRDefault="00395CAB" w:rsidP="006D24D9"/>
    <w:p w14:paraId="5A18B57D" w14:textId="26A53F04" w:rsidR="00395CAB" w:rsidRDefault="00395CAB" w:rsidP="006D24D9"/>
    <w:p w14:paraId="2C6F3327" w14:textId="000F34A4" w:rsidR="00395CAB" w:rsidRDefault="00395CAB" w:rsidP="006D24D9"/>
    <w:p w14:paraId="626316F9" w14:textId="77777777" w:rsidR="008A6BAD" w:rsidRDefault="008A6BAD" w:rsidP="006D24D9"/>
    <w:p w14:paraId="7A541AE9" w14:textId="640F1A6E" w:rsidR="00395CAB" w:rsidRDefault="00395CAB" w:rsidP="006D24D9"/>
    <w:p w14:paraId="3275CFBE" w14:textId="57F8A0CD" w:rsidR="00395CAB" w:rsidRDefault="00395CAB" w:rsidP="006D24D9"/>
    <w:p w14:paraId="783DBE13" w14:textId="77777777" w:rsidR="005D6BB9" w:rsidRDefault="005D6BB9" w:rsidP="006D24D9"/>
    <w:p w14:paraId="23C91842" w14:textId="1AD9BAA3" w:rsidR="006D24D9" w:rsidRDefault="00502111" w:rsidP="00705D15">
      <w:pPr>
        <w:pStyle w:val="Nadpis1"/>
      </w:pPr>
      <w:bookmarkStart w:id="368" w:name="_Toc509218187"/>
      <w:bookmarkStart w:id="369" w:name="_Toc7434145"/>
      <w:bookmarkStart w:id="370" w:name="_Toc23337185"/>
      <w:bookmarkStart w:id="371" w:name="_Toc37769170"/>
      <w:bookmarkStart w:id="372" w:name="_Toc54358047"/>
      <w:bookmarkStart w:id="373" w:name="_Toc70333368"/>
      <w:r>
        <w:t xml:space="preserve">6 </w:t>
      </w:r>
      <w:r w:rsidR="001C2538">
        <w:t>Š</w:t>
      </w:r>
      <w:r w:rsidR="006D24D9" w:rsidRPr="006D24D9">
        <w:t>pecifická terminológia HP Rovnosť mužov a žien a</w:t>
      </w:r>
      <w:r w:rsidR="006D24D9">
        <w:t> </w:t>
      </w:r>
      <w:r w:rsidR="006D24D9" w:rsidRPr="006D24D9">
        <w:t>nediskriminácia</w:t>
      </w:r>
      <w:bookmarkEnd w:id="368"/>
      <w:bookmarkEnd w:id="369"/>
      <w:bookmarkEnd w:id="370"/>
      <w:bookmarkEnd w:id="371"/>
      <w:bookmarkEnd w:id="372"/>
      <w:bookmarkEnd w:id="373"/>
    </w:p>
    <w:p w14:paraId="06558B9D" w14:textId="77777777" w:rsidR="00FF7243" w:rsidRDefault="00FF7243" w:rsidP="00D575DC"/>
    <w:p w14:paraId="59E6A58F" w14:textId="55626ED9" w:rsidR="00FF7243" w:rsidRPr="00FF7243" w:rsidRDefault="00FF7243" w:rsidP="00D575DC">
      <w:r>
        <w:t>Uvádzané definície sú platné spoločne pre ESF/IZM/EFRR/KF</w:t>
      </w:r>
      <w:r>
        <w:rPr>
          <w:rStyle w:val="Odkaznapoznmkupodiarou"/>
        </w:rPr>
        <w:footnoteReference w:id="38"/>
      </w:r>
    </w:p>
    <w:p w14:paraId="4872179C" w14:textId="199CFFDD" w:rsidR="006D24D9" w:rsidRDefault="00705D15" w:rsidP="00705D15">
      <w:pPr>
        <w:pStyle w:val="Nadpis2"/>
      </w:pPr>
      <w:bookmarkStart w:id="376" w:name="_Toc509218188"/>
      <w:bookmarkStart w:id="377" w:name="_Toc7434146"/>
      <w:bookmarkStart w:id="378" w:name="_Toc23337186"/>
      <w:bookmarkStart w:id="379" w:name="_Toc37769171"/>
      <w:bookmarkStart w:id="380" w:name="_Toc54358048"/>
      <w:bookmarkStart w:id="381" w:name="_Toc70333369"/>
      <w:r>
        <w:t>Dlhodobo nezamestnaná osoba</w:t>
      </w:r>
      <w:bookmarkEnd w:id="376"/>
      <w:bookmarkEnd w:id="377"/>
      <w:bookmarkEnd w:id="378"/>
      <w:bookmarkEnd w:id="379"/>
      <w:bookmarkEnd w:id="380"/>
      <w:bookmarkEnd w:id="381"/>
    </w:p>
    <w:p w14:paraId="1C32A2C0" w14:textId="12E47377" w:rsidR="00705D15" w:rsidRDefault="00705D15" w:rsidP="00705D15">
      <w:pPr>
        <w:jc w:val="both"/>
      </w:pPr>
      <w:r>
        <w:t xml:space="preserve"> „</w:t>
      </w:r>
      <w:r w:rsidR="00FF7243">
        <w:t>O</w:t>
      </w:r>
      <w:r>
        <w:t>soba vedená v evidencii uchádzačov o zamestnanie najmenej 12 po sebe nasledujúcich mesiacov; v prípade osoby mladšej ako 25 rokov najmenej 6 po sebe nasledujúcich mesiacov“</w:t>
      </w:r>
    </w:p>
    <w:p w14:paraId="4C77DA52" w14:textId="03F14798" w:rsidR="00705D15" w:rsidRDefault="00705D15" w:rsidP="00705D15">
      <w:pPr>
        <w:pStyle w:val="Nadpis2"/>
      </w:pPr>
      <w:bookmarkStart w:id="382" w:name="_Toc472055923"/>
      <w:bookmarkStart w:id="383" w:name="_Toc509218189"/>
      <w:bookmarkStart w:id="384" w:name="_Toc7434147"/>
      <w:bookmarkStart w:id="385" w:name="_Toc23337187"/>
      <w:bookmarkStart w:id="386" w:name="_Toc37769172"/>
      <w:bookmarkStart w:id="387" w:name="_Toc54358049"/>
      <w:bookmarkStart w:id="388" w:name="_Toc70333370"/>
      <w:r w:rsidRPr="00FC7323">
        <w:t>Osoba do 25 rokov veku</w:t>
      </w:r>
      <w:r>
        <w:t>/mladšia ako 25 rokov</w:t>
      </w:r>
      <w:bookmarkEnd w:id="382"/>
      <w:bookmarkEnd w:id="383"/>
      <w:bookmarkEnd w:id="384"/>
      <w:bookmarkEnd w:id="385"/>
      <w:bookmarkEnd w:id="386"/>
      <w:bookmarkEnd w:id="387"/>
      <w:bookmarkEnd w:id="388"/>
    </w:p>
    <w:p w14:paraId="595700BD" w14:textId="79C4F675" w:rsidR="00705D15" w:rsidRDefault="00705D15" w:rsidP="00705D15">
      <w:pPr>
        <w:jc w:val="both"/>
      </w:pPr>
      <w:r>
        <w:t>„Osoba, ktorá v deň vstupu do aktivity dosiahla vek maximálne 25 rokov mínus 1 deň.“</w:t>
      </w:r>
    </w:p>
    <w:p w14:paraId="7CE4A877" w14:textId="6B70C6F1" w:rsidR="00705D15" w:rsidRDefault="00705D15" w:rsidP="00705D15">
      <w:pPr>
        <w:pStyle w:val="Nadpis2"/>
      </w:pPr>
      <w:bookmarkStart w:id="389" w:name="_Toc472055924"/>
      <w:bookmarkStart w:id="390" w:name="_Toc509218190"/>
      <w:bookmarkStart w:id="391" w:name="_Toc7434148"/>
      <w:bookmarkStart w:id="392" w:name="_Toc23337188"/>
      <w:bookmarkStart w:id="393" w:name="_Toc37769173"/>
      <w:bookmarkStart w:id="394" w:name="_Toc54358050"/>
      <w:bookmarkStart w:id="395" w:name="_Toc70333371"/>
      <w:r w:rsidRPr="00FC7323">
        <w:t>Osoba mladšia ako 29 rokov</w:t>
      </w:r>
      <w:bookmarkEnd w:id="389"/>
      <w:bookmarkEnd w:id="390"/>
      <w:bookmarkEnd w:id="391"/>
      <w:bookmarkEnd w:id="392"/>
      <w:bookmarkEnd w:id="393"/>
      <w:bookmarkEnd w:id="394"/>
      <w:bookmarkEnd w:id="395"/>
    </w:p>
    <w:p w14:paraId="41C0AE96" w14:textId="07337D20" w:rsidR="00705D15" w:rsidRDefault="00705D15" w:rsidP="00705D15">
      <w:pPr>
        <w:jc w:val="both"/>
        <w:rPr>
          <w:noProof/>
        </w:rPr>
      </w:pPr>
      <w:r>
        <w:rPr>
          <w:noProof/>
        </w:rPr>
        <w:t>„Osoba, ktorá v deň vstupu do aktivity dosiahla vek 29 rokov mínus 1 deň alebo nižší.“</w:t>
      </w:r>
    </w:p>
    <w:p w14:paraId="68F4A73D" w14:textId="77777777" w:rsidR="00705D15" w:rsidRDefault="00705D15" w:rsidP="00705D15">
      <w:pPr>
        <w:jc w:val="both"/>
        <w:rPr>
          <w:noProof/>
        </w:rPr>
      </w:pPr>
    </w:p>
    <w:p w14:paraId="0CC0B2BE" w14:textId="353FCC10" w:rsidR="00705D15" w:rsidRDefault="00705D15" w:rsidP="00705D15">
      <w:pPr>
        <w:pStyle w:val="Nadpis2"/>
        <w:rPr>
          <w:noProof/>
        </w:rPr>
      </w:pPr>
      <w:bookmarkStart w:id="396" w:name="_Toc472055925"/>
      <w:bookmarkStart w:id="397" w:name="_Toc509218191"/>
      <w:bookmarkStart w:id="398" w:name="_Toc7434149"/>
      <w:bookmarkStart w:id="399" w:name="_Toc23337189"/>
      <w:bookmarkStart w:id="400" w:name="_Toc37769174"/>
      <w:bookmarkStart w:id="401" w:name="_Toc54358051"/>
      <w:bookmarkStart w:id="402" w:name="_Toc70333372"/>
      <w:r w:rsidRPr="00FC7323">
        <w:rPr>
          <w:noProof/>
        </w:rPr>
        <w:t xml:space="preserve">Osoba </w:t>
      </w:r>
      <w:r w:rsidRPr="00FC7323">
        <w:t>nad</w:t>
      </w:r>
      <w:r w:rsidRPr="00FC7323">
        <w:rPr>
          <w:noProof/>
        </w:rPr>
        <w:t xml:space="preserve"> 50 rokov veku</w:t>
      </w:r>
      <w:r>
        <w:rPr>
          <w:noProof/>
        </w:rPr>
        <w:t>/staršia ako 50 rokov</w:t>
      </w:r>
      <w:bookmarkEnd w:id="396"/>
      <w:bookmarkEnd w:id="397"/>
      <w:bookmarkEnd w:id="398"/>
      <w:bookmarkEnd w:id="399"/>
      <w:bookmarkEnd w:id="400"/>
      <w:bookmarkEnd w:id="401"/>
      <w:bookmarkEnd w:id="402"/>
    </w:p>
    <w:p w14:paraId="2CA003A9" w14:textId="122602B4" w:rsidR="00705D15" w:rsidRDefault="00705D15" w:rsidP="00705D15">
      <w:pPr>
        <w:jc w:val="both"/>
        <w:rPr>
          <w:noProof/>
        </w:rPr>
      </w:pPr>
      <w:r>
        <w:rPr>
          <w:noProof/>
        </w:rPr>
        <w:t xml:space="preserve"> „Osoba, ktorá najneskôr v deň vstupu do aktivity dosiahla vek 50 rokov alebo vyšší.“</w:t>
      </w:r>
    </w:p>
    <w:p w14:paraId="0B4AA5AC" w14:textId="77777777" w:rsidR="00705D15" w:rsidRDefault="00705D15" w:rsidP="00705D15">
      <w:pPr>
        <w:jc w:val="both"/>
        <w:rPr>
          <w:noProof/>
        </w:rPr>
      </w:pPr>
    </w:p>
    <w:p w14:paraId="49C263D7" w14:textId="08568AFA" w:rsidR="00705D15" w:rsidRDefault="00705D15" w:rsidP="00705D15">
      <w:pPr>
        <w:pStyle w:val="Nadpis2"/>
        <w:rPr>
          <w:noProof/>
        </w:rPr>
      </w:pPr>
      <w:bookmarkStart w:id="403" w:name="_Toc472055926"/>
      <w:bookmarkStart w:id="404" w:name="_Toc509218192"/>
      <w:bookmarkStart w:id="405" w:name="_Toc7434150"/>
      <w:bookmarkStart w:id="406" w:name="_Toc23337190"/>
      <w:bookmarkStart w:id="407" w:name="_Toc37769175"/>
      <w:bookmarkStart w:id="408" w:name="_Toc54358052"/>
      <w:bookmarkStart w:id="409" w:name="_Toc70333373"/>
      <w:r w:rsidRPr="00FC7323">
        <w:t>Osob</w:t>
      </w:r>
      <w:r>
        <w:t>a</w:t>
      </w:r>
      <w:r>
        <w:rPr>
          <w:noProof/>
        </w:rPr>
        <w:t xml:space="preserve"> nad 54</w:t>
      </w:r>
      <w:r w:rsidRPr="00FC7323">
        <w:rPr>
          <w:noProof/>
        </w:rPr>
        <w:t xml:space="preserve"> rokov veku</w:t>
      </w:r>
      <w:r>
        <w:rPr>
          <w:noProof/>
        </w:rPr>
        <w:t>/staršia ako 54 rokov</w:t>
      </w:r>
      <w:bookmarkEnd w:id="403"/>
      <w:bookmarkEnd w:id="404"/>
      <w:bookmarkEnd w:id="405"/>
      <w:bookmarkEnd w:id="406"/>
      <w:bookmarkEnd w:id="407"/>
      <w:bookmarkEnd w:id="408"/>
      <w:bookmarkEnd w:id="409"/>
    </w:p>
    <w:p w14:paraId="77DADA68" w14:textId="6AFC2C37" w:rsidR="00705D15" w:rsidRPr="00705D15" w:rsidRDefault="00705D15" w:rsidP="00705D15">
      <w:pPr>
        <w:jc w:val="both"/>
        <w:rPr>
          <w:noProof/>
        </w:rPr>
      </w:pPr>
      <w:r w:rsidRPr="00705D15">
        <w:rPr>
          <w:noProof/>
        </w:rPr>
        <w:t>„</w:t>
      </w:r>
      <w:r w:rsidR="004343CE" w:rsidRPr="004343CE">
        <w:rPr>
          <w:noProof/>
        </w:rPr>
        <w:t>Osoba, ktorá najneskôr v deň vstupu do aktivity dosiahla vek najmenej 55</w:t>
      </w:r>
      <w:r w:rsidR="004343CE">
        <w:rPr>
          <w:noProof/>
        </w:rPr>
        <w:t> </w:t>
      </w:r>
      <w:r w:rsidR="004343CE" w:rsidRPr="004343CE">
        <w:rPr>
          <w:noProof/>
        </w:rPr>
        <w:t>rokov</w:t>
      </w:r>
      <w:r w:rsidRPr="00705D15">
        <w:rPr>
          <w:noProof/>
        </w:rPr>
        <w:t>“</w:t>
      </w:r>
    </w:p>
    <w:p w14:paraId="0526AF8F" w14:textId="77777777" w:rsidR="00705D15" w:rsidRDefault="00705D15" w:rsidP="00705D15">
      <w:pPr>
        <w:jc w:val="both"/>
      </w:pPr>
    </w:p>
    <w:p w14:paraId="3829AE82" w14:textId="1598ECF0" w:rsidR="00705D15" w:rsidRDefault="00705D15" w:rsidP="00705D15">
      <w:pPr>
        <w:pStyle w:val="Nadpis2"/>
        <w:rPr>
          <w:noProof/>
        </w:rPr>
      </w:pPr>
      <w:bookmarkStart w:id="410" w:name="_Toc472055927"/>
      <w:bookmarkStart w:id="411" w:name="_Toc509218193"/>
      <w:bookmarkStart w:id="412" w:name="_Toc7434151"/>
      <w:bookmarkStart w:id="413" w:name="_Toc23337191"/>
      <w:bookmarkStart w:id="414" w:name="_Toc37769176"/>
      <w:bookmarkStart w:id="415" w:name="_Toc54358053"/>
      <w:bookmarkStart w:id="416" w:name="_Toc70333374"/>
      <w:r w:rsidRPr="00FC7323">
        <w:rPr>
          <w:noProof/>
        </w:rPr>
        <w:t>Osoba so zdravotným postihnutím</w:t>
      </w:r>
      <w:bookmarkEnd w:id="410"/>
      <w:bookmarkEnd w:id="411"/>
      <w:bookmarkEnd w:id="412"/>
      <w:bookmarkEnd w:id="413"/>
      <w:bookmarkEnd w:id="414"/>
      <w:bookmarkEnd w:id="415"/>
      <w:bookmarkEnd w:id="416"/>
    </w:p>
    <w:p w14:paraId="6F600217" w14:textId="77777777" w:rsidR="00705D15" w:rsidRDefault="00705D15" w:rsidP="00705D15">
      <w:pPr>
        <w:jc w:val="both"/>
      </w:pPr>
      <w:r w:rsidRPr="00705D15">
        <w:t>„Osoby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činnosť).“</w:t>
      </w:r>
    </w:p>
    <w:p w14:paraId="513D29B6" w14:textId="77777777" w:rsidR="00705D15" w:rsidRDefault="00705D15" w:rsidP="00705D15">
      <w:pPr>
        <w:jc w:val="both"/>
      </w:pPr>
    </w:p>
    <w:p w14:paraId="3276009D" w14:textId="6185BEDE" w:rsidR="00705D15" w:rsidRDefault="00705D15" w:rsidP="00705D15">
      <w:pPr>
        <w:pStyle w:val="Nadpis2"/>
        <w:rPr>
          <w:noProof/>
        </w:rPr>
      </w:pPr>
      <w:bookmarkStart w:id="417" w:name="_Toc472055928"/>
      <w:bookmarkStart w:id="418" w:name="_Toc509218194"/>
      <w:bookmarkStart w:id="419" w:name="_Toc7434152"/>
      <w:bookmarkStart w:id="420" w:name="_Toc23337192"/>
      <w:bookmarkStart w:id="421" w:name="_Toc37769177"/>
      <w:bookmarkStart w:id="422" w:name="_Toc54358054"/>
      <w:bookmarkStart w:id="423" w:name="_Toc70333375"/>
      <w:r w:rsidRPr="00FC7323">
        <w:rPr>
          <w:noProof/>
        </w:rPr>
        <w:t>Príslušník tretej krajiny</w:t>
      </w:r>
      <w:bookmarkEnd w:id="417"/>
      <w:bookmarkEnd w:id="418"/>
      <w:bookmarkEnd w:id="419"/>
      <w:bookmarkEnd w:id="420"/>
      <w:bookmarkEnd w:id="421"/>
      <w:bookmarkEnd w:id="422"/>
      <w:bookmarkEnd w:id="423"/>
    </w:p>
    <w:p w14:paraId="15FE5495" w14:textId="77777777" w:rsidR="00261131" w:rsidRPr="009E3708" w:rsidRDefault="00705D15" w:rsidP="009E6176">
      <w:pPr>
        <w:jc w:val="both"/>
      </w:pPr>
      <w:r w:rsidRPr="00705D15">
        <w:t>„Štátnym príslušníkom tretej krajiny je každý, kto nie je štátnym občanom Slovenskej republiky alebo Švajčiarskej konfederácie, alebo ktoréhokoľvek iného členského štátu Európskej únie, alebo štátu, ktorý nie je zmluvnou stranou Dohody o Európskom hospodárskom priestore alebo je osobou bez štátnej príslušnosti.“</w:t>
      </w:r>
    </w:p>
    <w:sectPr w:rsidR="00261131" w:rsidRPr="009E3708" w:rsidSect="00BB4C82">
      <w:footerReference w:type="default" r:id="rId11"/>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9C420" w14:textId="77777777" w:rsidR="00C23EAC" w:rsidRDefault="00C23EAC" w:rsidP="00B948E0">
      <w:r>
        <w:separator/>
      </w:r>
    </w:p>
  </w:endnote>
  <w:endnote w:type="continuationSeparator" w:id="0">
    <w:p w14:paraId="3D00EFE5" w14:textId="77777777" w:rsidR="00C23EAC" w:rsidRDefault="00C23EAC" w:rsidP="00B948E0">
      <w:r>
        <w:continuationSeparator/>
      </w:r>
    </w:p>
  </w:endnote>
  <w:endnote w:type="continuationNotice" w:id="1">
    <w:p w14:paraId="60266894" w14:textId="77777777" w:rsidR="00C23EAC" w:rsidRDefault="00C23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0CEE" w14:textId="37326C06" w:rsidR="0064746A" w:rsidRPr="00CF60E2" w:rsidRDefault="0064746A"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5680" behindDoc="0" locked="0" layoutInCell="1" allowOverlap="1" wp14:anchorId="763986EA" wp14:editId="17F9BC37">
              <wp:simplePos x="0" y="0"/>
              <wp:positionH relativeFrom="column">
                <wp:posOffset>-4445</wp:posOffset>
              </wp:positionH>
              <wp:positionV relativeFrom="paragraph">
                <wp:posOffset>160655</wp:posOffset>
              </wp:positionV>
              <wp:extent cx="5743575" cy="0"/>
              <wp:effectExtent l="57150" t="38100" r="47625" b="95250"/>
              <wp:wrapNone/>
              <wp:docPr id="4"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1CB404" id="Rovná spojnica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CjgxH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6D09DAE7" w14:textId="4D801068" w:rsidR="0064746A" w:rsidRPr="00CF60E2" w:rsidRDefault="0064746A" w:rsidP="00CF60E2">
    <w:pPr>
      <w:tabs>
        <w:tab w:val="center" w:pos="4536"/>
        <w:tab w:val="right" w:pos="9072"/>
      </w:tabs>
      <w:jc w:val="right"/>
    </w:pPr>
    <w:r w:rsidRPr="00CF60E2">
      <w:rPr>
        <w:noProof/>
        <w:lang w:bidi="si-LK"/>
      </w:rPr>
      <w:drawing>
        <wp:anchor distT="0" distB="0" distL="114300" distR="114300" simplePos="0" relativeHeight="251656704" behindDoc="1" locked="0" layoutInCell="1" allowOverlap="1" wp14:anchorId="62B65189" wp14:editId="0762E085">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6617639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43227">
          <w:rPr>
            <w:noProof/>
          </w:rPr>
          <w:t>1</w:t>
        </w:r>
        <w:r w:rsidRPr="00CF60E2">
          <w:fldChar w:fldCharType="end"/>
        </w:r>
      </w:sdtContent>
    </w:sdt>
  </w:p>
  <w:p w14:paraId="2E1FC4F5" w14:textId="77777777" w:rsidR="0064746A" w:rsidRDefault="0064746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9DF97" w14:textId="5EA73A10" w:rsidR="0064746A" w:rsidRPr="00CF60E2" w:rsidRDefault="0064746A"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4656" behindDoc="0" locked="0" layoutInCell="1" allowOverlap="1" wp14:anchorId="7FF1BC78" wp14:editId="77D83549">
              <wp:simplePos x="0" y="0"/>
              <wp:positionH relativeFrom="column">
                <wp:posOffset>-4445</wp:posOffset>
              </wp:positionH>
              <wp:positionV relativeFrom="paragraph">
                <wp:posOffset>160655</wp:posOffset>
              </wp:positionV>
              <wp:extent cx="5743575" cy="0"/>
              <wp:effectExtent l="57150" t="38100" r="47625" b="95250"/>
              <wp:wrapNone/>
              <wp:docPr id="9" name="Rovná spojnica 4"/>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8405DB" id="Rovná spojnica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65pt" to="451.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" strokecolor="#4f81bd" strokeweight="3pt">
              <v:shadow on="t" color="black" opacity="22937f" origin=",.5" offset="0,.63889mm"/>
            </v:line>
          </w:pict>
        </mc:Fallback>
      </mc:AlternateContent>
    </w:r>
    <w:r w:rsidRPr="00CF60E2">
      <w:t xml:space="preserve"> </w:t>
    </w:r>
  </w:p>
  <w:p w14:paraId="5A836292" w14:textId="39124BC3" w:rsidR="0064746A" w:rsidRPr="00CF60E2" w:rsidRDefault="0064746A" w:rsidP="00CF60E2">
    <w:pPr>
      <w:tabs>
        <w:tab w:val="center" w:pos="4536"/>
        <w:tab w:val="right" w:pos="9072"/>
      </w:tabs>
      <w:jc w:val="right"/>
    </w:pPr>
    <w:r w:rsidRPr="00CF60E2">
      <w:rPr>
        <w:noProof/>
        <w:lang w:bidi="si-LK"/>
      </w:rPr>
      <w:drawing>
        <wp:anchor distT="0" distB="0" distL="114300" distR="114300" simplePos="0" relativeHeight="251659776" behindDoc="1" locked="0" layoutInCell="1" allowOverlap="1" wp14:anchorId="3C812EBA" wp14:editId="42EA5D2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40969340"/>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43227">
          <w:rPr>
            <w:noProof/>
          </w:rPr>
          <w:t>20</w:t>
        </w:r>
        <w:r w:rsidRPr="00CF60E2">
          <w:fldChar w:fldCharType="end"/>
        </w:r>
      </w:sdtContent>
    </w:sdt>
  </w:p>
  <w:p w14:paraId="7D695626" w14:textId="77777777" w:rsidR="0064746A" w:rsidRDefault="006474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BF027" w14:textId="77777777" w:rsidR="00C23EAC" w:rsidRDefault="00C23EAC" w:rsidP="00B948E0">
      <w:r>
        <w:separator/>
      </w:r>
    </w:p>
  </w:footnote>
  <w:footnote w:type="continuationSeparator" w:id="0">
    <w:p w14:paraId="49DB8D4B" w14:textId="77777777" w:rsidR="00C23EAC" w:rsidRDefault="00C23EAC" w:rsidP="00B948E0">
      <w:r>
        <w:continuationSeparator/>
      </w:r>
    </w:p>
  </w:footnote>
  <w:footnote w:type="continuationNotice" w:id="1">
    <w:p w14:paraId="4D4512B5" w14:textId="77777777" w:rsidR="00C23EAC" w:rsidRDefault="00C23EAC"/>
  </w:footnote>
  <w:footnote w:id="2">
    <w:p w14:paraId="26D1C21B" w14:textId="5130C7E3" w:rsidR="0064746A" w:rsidRDefault="0064746A">
      <w:pPr>
        <w:pStyle w:val="Textpoznmkypodiarou"/>
      </w:pPr>
      <w:r>
        <w:rPr>
          <w:rStyle w:val="Odkaznapoznmkupodiarou"/>
        </w:rPr>
        <w:footnoteRef/>
      </w:r>
      <w:r>
        <w:t xml:space="preserve"> S výnimkou Doplňujúcich monitorovacích údajoch k ŽoP, kde sa hodnoty iných údajov nevypĺňajú. </w:t>
      </w:r>
    </w:p>
  </w:footnote>
  <w:footnote w:id="3">
    <w:p w14:paraId="30B41193" w14:textId="6732D7A2" w:rsidR="0064746A" w:rsidRDefault="0064746A">
      <w:pPr>
        <w:pStyle w:val="Textpoznmkypodiarou"/>
        <w:rPr>
          <w:ins w:id="173" w:author="oMN" w:date="2021-04-26T13:33:00Z"/>
        </w:rPr>
      </w:pPr>
      <w:ins w:id="174" w:author="oMN" w:date="2021-04-26T13:33:00Z">
        <w:r>
          <w:rPr>
            <w:rStyle w:val="Odkaznapoznmkupodiarou"/>
          </w:rPr>
          <w:footnoteRef/>
        </w:r>
        <w:r>
          <w:t xml:space="preserve"> Pod Zmluvou o NFP sa na účely tohto dokumentu rozumie aj Rozhodnutie o schválení ŽoNFP pri projektoch, kde sa nevypracováva Zmluva o NFP.</w:t>
        </w:r>
      </w:ins>
    </w:p>
  </w:footnote>
  <w:footnote w:id="4">
    <w:p w14:paraId="37120196" w14:textId="70E71F1A" w:rsidR="0064746A" w:rsidRDefault="0064746A">
      <w:pPr>
        <w:pStyle w:val="Textpoznmkypodiarou"/>
      </w:pPr>
      <w:r>
        <w:rPr>
          <w:rStyle w:val="Odkaznapoznmkupodiarou"/>
        </w:rPr>
        <w:footnoteRef/>
      </w:r>
      <w:r>
        <w:t xml:space="preserve"> Aktivitami projektu sa rozumejú všetky hlavné a podporné aktivity. </w:t>
      </w:r>
    </w:p>
  </w:footnote>
  <w:footnote w:id="5">
    <w:p w14:paraId="05609DFF" w14:textId="2F4D153F" w:rsidR="0064746A" w:rsidRPr="00925BF0" w:rsidRDefault="0064746A" w:rsidP="00265A29">
      <w:pPr>
        <w:rPr>
          <w:sz w:val="18"/>
          <w:szCs w:val="18"/>
        </w:rPr>
      </w:pPr>
      <w:r>
        <w:rPr>
          <w:rStyle w:val="Odkaznapoznmkupodiarou"/>
        </w:rPr>
        <w:footnoteRef/>
      </w:r>
      <w:r>
        <w:t xml:space="preserve"> </w:t>
      </w:r>
      <w:r w:rsidRPr="00925BF0">
        <w:rPr>
          <w:sz w:val="20"/>
          <w:szCs w:val="20"/>
        </w:rPr>
        <w:t>Kolektívne dohodnutý, či zákonom upravený plný pracovný čas v danej organizácii (zväčša môže ísť o 8 alebo 7,5 hodinový pracovný čas)</w:t>
      </w:r>
    </w:p>
  </w:footnote>
  <w:footnote w:id="6">
    <w:p w14:paraId="7FE8EC21" w14:textId="31D42693" w:rsidR="0064746A" w:rsidRDefault="0064746A">
      <w:pPr>
        <w:pStyle w:val="Textpoznmkypodiarou"/>
      </w:pPr>
      <w:r>
        <w:rPr>
          <w:rStyle w:val="Odkaznapoznmkupodiarou"/>
        </w:rPr>
        <w:footnoteRef/>
      </w:r>
      <w:r>
        <w:t xml:space="preserve"> Podľa platného fondu pracovného času na daný rok</w:t>
      </w:r>
    </w:p>
  </w:footnote>
  <w:footnote w:id="7">
    <w:p w14:paraId="3CDF3C63" w14:textId="2F03AC2C" w:rsidR="0064746A" w:rsidRDefault="0064746A" w:rsidP="001C2538">
      <w:pPr>
        <w:pStyle w:val="Textpoznmkypodiarou"/>
        <w:jc w:val="both"/>
      </w:pPr>
      <w:r>
        <w:rPr>
          <w:rStyle w:val="Odkaznapoznmkupodiarou"/>
        </w:rPr>
        <w:footnoteRef/>
      </w:r>
      <w:r>
        <w:t xml:space="preserve"> </w:t>
      </w:r>
      <w:r w:rsidRPr="006D57E0">
        <w:t>Kolektívne dohodnutý, či zákonom upravený plný pracovný čas v danej organizácii (zväčša môže ísť o 8 alebo 7,5 hodinový pracovný čas)</w:t>
      </w:r>
      <w:r>
        <w:t>.</w:t>
      </w:r>
    </w:p>
  </w:footnote>
  <w:footnote w:id="8">
    <w:p w14:paraId="5B1C700A" w14:textId="77777777" w:rsidR="0064746A" w:rsidRPr="00B54A23" w:rsidRDefault="0064746A" w:rsidP="009E6176">
      <w:pPr>
        <w:pStyle w:val="Textpoznmkypodiarou"/>
        <w:jc w:val="both"/>
      </w:pPr>
      <w:r>
        <w:rPr>
          <w:rStyle w:val="Odkaznapoznmkupodiarou"/>
        </w:rPr>
        <w:footnoteRef/>
      </w:r>
      <w:r>
        <w:t xml:space="preserve"> Prijímateľ je povinný preukázať, že pracovné miesto neexistovalo pred začiatkom realizácie projektu. </w:t>
      </w:r>
    </w:p>
  </w:footnote>
  <w:footnote w:id="9">
    <w:p w14:paraId="6D0313CF" w14:textId="77777777" w:rsidR="0064746A" w:rsidRPr="00AB1250" w:rsidRDefault="0064746A" w:rsidP="009E6176">
      <w:pPr>
        <w:pStyle w:val="Textpoznmkypodiarou"/>
        <w:jc w:val="both"/>
      </w:pPr>
      <w:r w:rsidRPr="003852F6">
        <w:rPr>
          <w:rStyle w:val="Odkaznapoznmkupodiarou"/>
        </w:rPr>
        <w:footnoteRef/>
      </w:r>
      <w:r w:rsidRPr="003852F6">
        <w:t xml:space="preserve"> </w:t>
      </w:r>
      <w:r w:rsidRPr="00AC783E">
        <w:rPr>
          <w:b/>
        </w:rPr>
        <w:t>Samostatne zárobkovo činná osoba</w:t>
      </w:r>
      <w:r w:rsidRPr="00804542">
        <w:t xml:space="preserve"> (platí pre IROP)</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10">
    <w:p w14:paraId="2A1BE6C9" w14:textId="77777777" w:rsidR="0064746A" w:rsidRPr="00AB1250" w:rsidRDefault="0064746A" w:rsidP="009E6176">
      <w:pPr>
        <w:pStyle w:val="Textpoznmkypodiarou"/>
        <w:jc w:val="both"/>
      </w:pPr>
      <w:r w:rsidRPr="00AB1250">
        <w:rPr>
          <w:rStyle w:val="Odkaznapoznmkupodiarou"/>
        </w:rPr>
        <w:footnoteRef/>
      </w:r>
      <w:r w:rsidRPr="00AB1250">
        <w:t xml:space="preserve"> </w:t>
      </w:r>
      <w:r w:rsidRPr="00AC783E">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11">
    <w:p w14:paraId="0B7166CB" w14:textId="77777777" w:rsidR="0064746A" w:rsidRPr="005406A1" w:rsidRDefault="0064746A" w:rsidP="009E6176">
      <w:pPr>
        <w:pStyle w:val="Textpoznmkypodiarou"/>
        <w:jc w:val="both"/>
      </w:pPr>
      <w:r>
        <w:rPr>
          <w:rStyle w:val="Odkaznapoznmkupodiarou"/>
        </w:rPr>
        <w:footnoteRef/>
      </w:r>
      <w:r>
        <w:t xml:space="preserve"> Posledný deň monitorovaného obdobia danej monitorovacej správy. </w:t>
      </w:r>
    </w:p>
  </w:footnote>
  <w:footnote w:id="12">
    <w:p w14:paraId="18812EF3" w14:textId="3CBD163B" w:rsidR="0064746A" w:rsidRPr="00DF7697" w:rsidRDefault="0064746A" w:rsidP="009E6176">
      <w:pPr>
        <w:pStyle w:val="Textpoznmkypodiarou"/>
        <w:jc w:val="both"/>
      </w:pPr>
      <w:r w:rsidRPr="00EF0C40">
        <w:rPr>
          <w:rStyle w:val="Odkaznapoznmkupodiarou"/>
        </w:rPr>
        <w:footnoteRef/>
      </w:r>
      <w:r w:rsidRPr="00EF0C40">
        <w:t xml:space="preserve"> </w:t>
      </w:r>
      <w:r w:rsidRPr="00EF0C40">
        <w:rPr>
          <w:b/>
          <w:bCs/>
        </w:rPr>
        <w:t>Obsadené pracovné miesto</w:t>
      </w:r>
      <w:r w:rsidRPr="00EF0C40">
        <w:t xml:space="preserve"> je platené pracovné miesto v organizácii, na ktoré je priradený jej zamestnanec. Spravidla je počet obsadených pracovných miest rovnaký alebo menší ako priemerný evidenčný počet zamestnancov vo fyzických osobách. </w:t>
      </w:r>
      <w:r w:rsidRPr="00F962A0">
        <w:t xml:space="preserve">„Delené pracovné miesto“, na ktoré zamestnávateľ zaradí viac zamestnancov s dohodnutým kratším pracovným časom, sa považuje za </w:t>
      </w:r>
      <w:r w:rsidRPr="00F962A0">
        <w:rPr>
          <w:bCs/>
        </w:rPr>
        <w:t>jedno celé pracovné miesto</w:t>
      </w:r>
      <w:r w:rsidRPr="00F962A0">
        <w:t>.</w:t>
      </w:r>
      <w:r w:rsidRPr="00296031">
        <w:t xml:space="preserve"> V ekonomických činnostiach s viaczmennou prevádzkou (napr. v priemyselnej výrobe, obchode, službách) pri obsadení jedného pracovného miesta viacerými zamestnancami, sa toto pracovné miesto počíta ako jedno pracovné miesto. Ak je pracovné miesto obsadené neúplne (napr. v trojzmennej prevádzke sú obsadené len dve zmeny, tretia zmena je neobsadená) a zamestnávateľ ho chce aktívnymi krokmi obsadiť, považuje sa toto pracovné miesto za voľné. V prípade </w:t>
      </w:r>
      <w:r w:rsidRPr="00296031">
        <w:rPr>
          <w:u w:val="single"/>
        </w:rPr>
        <w:t>nepodnikania</w:t>
      </w:r>
      <w:r w:rsidRPr="00296031">
        <w:t xml:space="preserve"> aktívnych krokov zamestnávateľa na obsadenie tohto pracovného miesta je uvedené pracovné miesto považované za obsadené. [Zdroj: </w:t>
      </w:r>
      <w:hyperlink r:id="rId1" w:history="1">
        <w:r w:rsidRPr="00EF0C40">
          <w:rPr>
            <w:rStyle w:val="Hypertextovprepojenie"/>
          </w:rPr>
          <w:t>http://www.statistics.sk/pls/elisw/utlData.htmlBodyWin?uic=80</w:t>
        </w:r>
      </w:hyperlink>
      <w:r w:rsidRPr="00EF0C40">
        <w:t>; 2. 5.2016]</w:t>
      </w:r>
    </w:p>
  </w:footnote>
  <w:footnote w:id="13">
    <w:p w14:paraId="2EF2D268" w14:textId="77777777" w:rsidR="0064746A" w:rsidRPr="00C83AD8" w:rsidRDefault="0064746A" w:rsidP="009E6176">
      <w:pPr>
        <w:pStyle w:val="Textpoznmkypodiarou"/>
        <w:jc w:val="both"/>
      </w:pPr>
      <w:r>
        <w:rPr>
          <w:rStyle w:val="Odkaznapoznmkupodiarou"/>
        </w:rPr>
        <w:footnoteRef/>
      </w:r>
      <w:r w:rsidRPr="002E033B">
        <w:t xml:space="preserve"> </w:t>
      </w:r>
      <w:r>
        <w:t xml:space="preserve">Pri výpočte zamestnanosti sa zohľadňuje prepočet na </w:t>
      </w:r>
      <w:r w:rsidRPr="00AC783E">
        <w:rPr>
          <w:b/>
        </w:rPr>
        <w:t>FTE</w:t>
      </w:r>
      <w:r>
        <w:t xml:space="preserve">. </w:t>
      </w:r>
      <w:r w:rsidRPr="00AC783E">
        <w:rPr>
          <w:b/>
        </w:rPr>
        <w:t>Ide o evidenčný počet zamestnancov</w:t>
      </w:r>
      <w:r w:rsidRPr="00AC783E">
        <w:rPr>
          <w:b/>
          <w:color w:val="FF0000"/>
        </w:rPr>
        <w:t xml:space="preserve"> </w:t>
      </w:r>
      <w:r w:rsidRPr="00AC783E">
        <w:rPr>
          <w:b/>
        </w:rPr>
        <w:t>rozšírený o</w:t>
      </w:r>
      <w:r>
        <w:t>:</w:t>
      </w:r>
      <w:r>
        <w:rPr>
          <w:color w:val="FF0000"/>
        </w:rPr>
        <w:t xml:space="preserve"> </w:t>
      </w:r>
      <w:r w:rsidRPr="00AC783E">
        <w:rPr>
          <w:b/>
        </w:rPr>
        <w:t>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14">
    <w:p w14:paraId="347EA71D" w14:textId="603D61A6" w:rsidR="0064746A" w:rsidRPr="003F3913" w:rsidRDefault="0064746A" w:rsidP="009E6176">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15">
    <w:p w14:paraId="4F0F82B8" w14:textId="77777777" w:rsidR="0064746A" w:rsidRPr="002121F5" w:rsidRDefault="0064746A" w:rsidP="001C2538">
      <w:pPr>
        <w:pStyle w:val="Textpoznmkypodiarou"/>
        <w:jc w:val="both"/>
      </w:pPr>
      <w:r>
        <w:rPr>
          <w:rStyle w:val="Odkaznapoznmkupodiarou"/>
        </w:rPr>
        <w:footnoteRef/>
      </w:r>
      <w:r w:rsidRPr="002121F5">
        <w:t xml:space="preserve"> Zákon </w:t>
      </w:r>
      <w:r>
        <w:t xml:space="preserve">č. </w:t>
      </w:r>
      <w:r w:rsidRPr="002121F5">
        <w:t>513/1991 Zb. Obchodný zákonník – každá s.r.o. musí mať aspoň jedného konateľa a zároveň konateľ musí mať podpísanú Zmluvu o výkone funkcie, resp. Mandátnu zmluvu.</w:t>
      </w:r>
    </w:p>
  </w:footnote>
  <w:footnote w:id="16">
    <w:p w14:paraId="7ADF1174" w14:textId="77777777" w:rsidR="0064746A" w:rsidRPr="002121F5" w:rsidRDefault="0064746A" w:rsidP="00E24DCB">
      <w:pPr>
        <w:pStyle w:val="Textpoznmkypodiarou"/>
        <w:jc w:val="both"/>
      </w:pPr>
      <w:r>
        <w:rPr>
          <w:rStyle w:val="Odkaznapoznmkupodiarou"/>
        </w:rPr>
        <w:footnoteRef/>
      </w:r>
      <w:r>
        <w:t xml:space="preserve"> </w:t>
      </w:r>
      <w:r w:rsidRPr="00296031">
        <w:t>Od 1. 1. 2017 rastie minimálna mzda na 435 EUR/mes., pričom super hrubá mzda pri odvodovom zaťažení 35,2% je 1,352 násobkom hrubej mzdy vo výške 588,12 EUR/mes..</w:t>
      </w:r>
      <w:r>
        <w:t xml:space="preserve"> V nasledujúcich rokoch uplatňovať minimálnu mzdu platnú pre daný rok.</w:t>
      </w:r>
    </w:p>
  </w:footnote>
  <w:footnote w:id="17">
    <w:p w14:paraId="5AAD7F3B" w14:textId="77777777" w:rsidR="0064746A" w:rsidRPr="002121F5" w:rsidRDefault="0064746A" w:rsidP="00E24DCB">
      <w:pPr>
        <w:pStyle w:val="Textpoznmkypodiarou"/>
        <w:jc w:val="both"/>
      </w:pPr>
      <w:r>
        <w:rPr>
          <w:rStyle w:val="Odkaznapoznmkupodiarou"/>
        </w:rPr>
        <w:footnoteRef/>
      </w:r>
      <w:r w:rsidRPr="002121F5">
        <w:t xml:space="preserve"> Zákon </w:t>
      </w:r>
      <w:r>
        <w:t xml:space="preserve">č. </w:t>
      </w:r>
      <w:r w:rsidRPr="002121F5">
        <w:t>513/1991 Zb. Obchodný zákonník – každá a.</w:t>
      </w:r>
      <w:r>
        <w:t xml:space="preserve"> </w:t>
      </w:r>
      <w:r w:rsidRPr="002121F5">
        <w:t>s. musí mať riadiaci orgán/predstavenstvo a kontrolný orgán/dozornú radu, pričom za vedenie spoločnosti a rozhodovanie zodpovedá predseda predstavenstva. Funkcia predsedu a členov predstavenstva ako aj predsedu a členov dozornej rady je podchytená Zmluvou o výkone funkcie, resp. Mandátnou zmluvou. Typ zmluvy závisí od podmienok dohodnutých v Stanovách spoločnosti.</w:t>
      </w:r>
    </w:p>
  </w:footnote>
  <w:footnote w:id="18">
    <w:p w14:paraId="11F2D719"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19">
    <w:p w14:paraId="2C32931B" w14:textId="1B90659B" w:rsidR="0064746A" w:rsidRPr="003852F6" w:rsidRDefault="0064746A" w:rsidP="001C2538">
      <w:pPr>
        <w:pStyle w:val="Textpoznmkypodiarou"/>
        <w:jc w:val="both"/>
      </w:pPr>
      <w:r w:rsidRPr="003852F6">
        <w:rPr>
          <w:rStyle w:val="Odkaznapoznmkupodiarou"/>
        </w:rPr>
        <w:footnoteRef/>
      </w:r>
      <w:r w:rsidRPr="003852F6">
        <w:t xml:space="preserve"> </w:t>
      </w:r>
      <w:r w:rsidRPr="00AC783E">
        <w:rPr>
          <w:b/>
        </w:rPr>
        <w:t>Samostatne zárobkovo činná osoba</w:t>
      </w:r>
      <w:r>
        <w:rPr>
          <w:b/>
        </w:rPr>
        <w:t xml:space="preserve"> </w:t>
      </w:r>
      <w:r w:rsidRPr="009635D4">
        <w:t>(platí pre IROP</w:t>
      </w:r>
      <w:r>
        <w:t xml:space="preserve"> a OP ĽZ, PO 6</w:t>
      </w:r>
      <w:r w:rsidRPr="009635D4">
        <w:t>)</w:t>
      </w:r>
      <w:r>
        <w:t xml:space="preserve">; </w:t>
      </w:r>
      <w:r w:rsidRPr="00AC783E">
        <w:rPr>
          <w:b/>
        </w:rPr>
        <w:t>taktiež aj a)</w:t>
      </w:r>
      <w:r>
        <w:rPr>
          <w:color w:val="FF0000"/>
        </w:rPr>
        <w:t xml:space="preserve"> </w:t>
      </w:r>
      <w:r w:rsidRPr="00B641A2">
        <w:t xml:space="preserve">súkromní podnikatelia a ich spoločníci, ktorí nemajú uzatvorenú pracovnú zmluvu v danej organizácii (nie sú zamestnancami); </w:t>
      </w:r>
      <w:r w:rsidRPr="00AC783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0">
    <w:p w14:paraId="2B422F0D" w14:textId="77777777" w:rsidR="0064746A" w:rsidRPr="00AB1250" w:rsidRDefault="0064746A"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1">
    <w:p w14:paraId="2513E110" w14:textId="7032CD62" w:rsidR="0064746A" w:rsidRPr="006F0EDD" w:rsidRDefault="0064746A" w:rsidP="001C2538">
      <w:pPr>
        <w:pStyle w:val="Textpoznmkypodiarou"/>
        <w:jc w:val="both"/>
      </w:pPr>
      <w:r>
        <w:rPr>
          <w:rStyle w:val="Odkaznapoznmkupodiarou"/>
        </w:rPr>
        <w:footnoteRef/>
      </w:r>
      <w:r>
        <w:t xml:space="preserve"> </w:t>
      </w:r>
      <w:r w:rsidRPr="0039202B">
        <w:rPr>
          <w:b/>
          <w:bCs/>
        </w:rPr>
        <w:t>Voľné pracovné miesto</w:t>
      </w:r>
      <w:r w:rsidRPr="0039202B">
        <w:t xml:space="preserve"> je platené (novovytvorené, neobsadené alebo uvoľnené) pracovné miesto, pri ktorom zamestnávateľ podniká aktívne kroky nájsť vhodného kandidáta mimo podniku a je pripravený podniknúť ďalšie kroky, aby voľné miesto obsadil. Za aktívne kroky zamestnávateľa sa považuje: oznam o voľných pracovných miestach na úrad práce, na súkromnú sprostredkovateľňu práce; inzercia (Internet, denná tlač, vývesná tabuľa); priamy nábor možných kandidátov a využitie stážistov na voľné miesto. Voľným pracovným miestom je tiež pracovné miesto, ktoré sa uvoľní z dôvodu dlhodobej absencie (materská, rodičovská dovolenka) a dlhodobej práceneschopnosti (viac ako 4 týždne). V prípade </w:t>
      </w:r>
      <w:r w:rsidRPr="0039202B">
        <w:rPr>
          <w:b/>
        </w:rPr>
        <w:t>rezervovania</w:t>
      </w:r>
      <w:r w:rsidRPr="0039202B">
        <w:t xml:space="preserve"> voľného pracovného miesta pre konkrétneho kandidáta, ktorý nastúpi do zamestnania neskôr, toto pracovné miesto prestane byť voľným pracovným miestom, ale ešte nie je obsadeným pracovným miestom. [Zdroj: </w:t>
      </w:r>
      <w:hyperlink r:id="rId2" w:history="1">
        <w:r w:rsidRPr="0039202B">
          <w:rPr>
            <w:rStyle w:val="Hypertextovprepojenie"/>
          </w:rPr>
          <w:t>http://www.statistics.sk/pls/elisw/utlData.htmlBodyWin?uic=80</w:t>
        </w:r>
      </w:hyperlink>
      <w:r w:rsidRPr="0039202B">
        <w:t xml:space="preserve">; </w:t>
      </w:r>
      <w:r>
        <w:t>7.3.2017</w:t>
      </w:r>
      <w:r w:rsidRPr="0039202B">
        <w:t>]</w:t>
      </w:r>
    </w:p>
  </w:footnote>
  <w:footnote w:id="22">
    <w:p w14:paraId="06ADE667" w14:textId="77777777" w:rsidR="0064746A" w:rsidRDefault="0064746A" w:rsidP="001C2538">
      <w:pPr>
        <w:pStyle w:val="Textpoznmkypodiarou"/>
        <w:jc w:val="both"/>
      </w:pPr>
      <w:r>
        <w:rPr>
          <w:rStyle w:val="Odkaznapoznmkupodiarou"/>
        </w:rPr>
        <w:footnoteRef/>
      </w:r>
      <w:r>
        <w:t xml:space="preserve"> Platí, že doba neobsadenosti voľného alebo rezervovaného pracovného miesta nesmie byť dlhšia ako 60 kalendárnych dní (kumulatívne) za 365 kalendárnych dní predchádzajúcich termínu vykazovania; pokiaľ je monitorované obdobie dlhšie alebo kratšie ako 365 dní, povolená </w:t>
      </w:r>
      <w:r w:rsidRPr="007C7293">
        <w:t>doba neobsadenosti sa alikvotne zvyšuje alebo znižuje</w:t>
      </w:r>
      <w:r>
        <w:t xml:space="preserve">. </w:t>
      </w:r>
      <w:r w:rsidRPr="00EA6A5B">
        <w:t>K prvému obsadeniu novovytvoreného pracovného miesta musí dôjsť do 60 kalendárnych dní od jeho vytvorenia.</w:t>
      </w:r>
      <w:r>
        <w:t xml:space="preserve"> Príklad: V prípade, ak plnoúväzkové pracovné miesto nebolo obsadené 1/12 z roka, započíta sa ako 1 FTE. V prípade, ak plnoúväzkové pracovné miesto nebolo obsadené 3/12 z roka, započíta sa ako 0 FTE.</w:t>
      </w:r>
    </w:p>
    <w:p w14:paraId="586CAAC0" w14:textId="67FE1C83" w:rsidR="0064746A" w:rsidRPr="00301358" w:rsidRDefault="0064746A" w:rsidP="001C2538">
      <w:pPr>
        <w:pStyle w:val="Textpoznmkypodiarou"/>
        <w:jc w:val="both"/>
      </w:pPr>
      <w:r>
        <w:t xml:space="preserve">V prípade iných údajov (D0103 až D0116), ktoré merajú pracovné miesta obsadené špecifickou cieľovou skupinou (napr. dlhodobo nezamestnané osoby), platí: </w:t>
      </w:r>
      <w:r w:rsidRPr="00EA6A5B">
        <w:t xml:space="preserve">V prípade preobsadenia daného pracovného miesta inou osobou ako osobou </w:t>
      </w:r>
      <w:r>
        <w:t xml:space="preserve"> danej cieľovej skupiny</w:t>
      </w:r>
      <w:r w:rsidRPr="00EA6A5B">
        <w:t xml:space="preserve"> sa do hodnoty iného údaj</w:t>
      </w:r>
      <w:r>
        <w:t>a</w:t>
      </w:r>
      <w:r w:rsidRPr="00EA6A5B">
        <w:t xml:space="preserve"> započíta len alikvotná časť, počas ktorej bolo pracovné miesto obsadené osobou</w:t>
      </w:r>
      <w:r>
        <w:t xml:space="preserve">  danej cieľovej skupiny</w:t>
      </w:r>
      <w:r w:rsidRPr="00EA6A5B">
        <w:t>, za podmienky neprekročenia celkovej povolenej doby neobsadenosti pracovného miesta.</w:t>
      </w:r>
      <w:r>
        <w:t xml:space="preserve"> Príklad: Ak pracovné miesto bolo obsadené DNO počas 4 mesiacov v roku, pričom zvyšnú časť roka bolo obsadené inou osobou, do príslušného iného údaja sa započíta ako 0,25 FTE (4/12).</w:t>
      </w:r>
    </w:p>
  </w:footnote>
  <w:footnote w:id="23">
    <w:p w14:paraId="5BDF5D77" w14:textId="049B2A40" w:rsidR="0064746A" w:rsidRPr="00815E74" w:rsidRDefault="0064746A" w:rsidP="001C2538">
      <w:pPr>
        <w:pStyle w:val="Textpoznmkypodiarou"/>
        <w:jc w:val="both"/>
      </w:pPr>
      <w:r>
        <w:rPr>
          <w:rStyle w:val="Odkaznapoznmkupodiarou"/>
        </w:rPr>
        <w:footnoteRef/>
      </w:r>
      <w:r>
        <w:t xml:space="preserve"> Koniec monitorovaného obdobia danej MS.</w:t>
      </w:r>
    </w:p>
  </w:footnote>
  <w:footnote w:id="24">
    <w:p w14:paraId="231196A4" w14:textId="77777777" w:rsidR="0064746A" w:rsidRPr="00687A7C" w:rsidRDefault="0064746A" w:rsidP="001C2538">
      <w:pPr>
        <w:pStyle w:val="Textpoznmkypodiarou"/>
        <w:jc w:val="both"/>
      </w:pPr>
      <w:r>
        <w:rPr>
          <w:rStyle w:val="Odkaznapoznmkupodiarou"/>
        </w:rPr>
        <w:footnoteRef/>
      </w:r>
      <w:r>
        <w:t xml:space="preserve"> Obsadenosť sa deklaruje rovnakým spôsobom ako pri P0091.</w:t>
      </w:r>
    </w:p>
  </w:footnote>
  <w:footnote w:id="25">
    <w:p w14:paraId="2409A6AC" w14:textId="1DDF458A" w:rsidR="0064746A" w:rsidRDefault="0064746A">
      <w:pPr>
        <w:pStyle w:val="Textpoznmkypodiarou"/>
      </w:pPr>
      <w:r>
        <w:rPr>
          <w:rStyle w:val="Odkaznapoznmkupodiarou"/>
        </w:rPr>
        <w:footnoteRef/>
      </w:r>
      <w:r>
        <w:t xml:space="preserve"> </w:t>
      </w:r>
      <w:r w:rsidRPr="00954AE1">
        <w:t xml:space="preserve">Za prvé monitorované obdobie sa považuje obdobie od ukončenia realizácie aktivít projektu (t.j. deň nasledujúci po poslednom dni monitorovaného obdobia záverečnej </w:t>
      </w:r>
      <w:r>
        <w:t>MS</w:t>
      </w:r>
      <w:r w:rsidRPr="00954AE1">
        <w:t>) do 12 mesiacov odo dňa finančného ukončenia projektu.</w:t>
      </w:r>
    </w:p>
  </w:footnote>
  <w:footnote w:id="26">
    <w:p w14:paraId="73D7E065"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27">
    <w:p w14:paraId="3BC876C2" w14:textId="77777777" w:rsidR="0064746A" w:rsidRPr="00AB1250" w:rsidRDefault="0064746A" w:rsidP="001C2538">
      <w:pPr>
        <w:pStyle w:val="Textpoznmkypodiarou"/>
        <w:jc w:val="both"/>
      </w:pPr>
      <w:r w:rsidRPr="003852F6">
        <w:rPr>
          <w:rStyle w:val="Odkaznapoznmkupodiarou"/>
        </w:rPr>
        <w:footnoteRef/>
      </w:r>
      <w:r w:rsidRPr="003852F6">
        <w:t xml:space="preserve"> </w:t>
      </w:r>
      <w:r w:rsidRPr="00BA3DBC">
        <w:rPr>
          <w:b/>
        </w:rPr>
        <w:t>a)</w:t>
      </w:r>
      <w:r w:rsidRPr="00BA3DBC">
        <w:rPr>
          <w:b/>
          <w:color w:val="FF0000"/>
        </w:rPr>
        <w:t xml:space="preserve"> </w:t>
      </w:r>
      <w:r w:rsidRPr="00B641A2">
        <w:t xml:space="preserve">súkromní podnikatelia a ich spoločníci, ktorí nemajú uzatvorenú pracovnú zmluvu v danej organizácii (nie sú zamestnancami); </w:t>
      </w:r>
      <w:r w:rsidRPr="00BA3DBC">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rsidRPr="00AB1250">
        <w:t>.</w:t>
      </w:r>
    </w:p>
  </w:footnote>
  <w:footnote w:id="28">
    <w:p w14:paraId="1480B1E4" w14:textId="77777777" w:rsidR="0064746A" w:rsidRPr="00AB1250" w:rsidRDefault="0064746A" w:rsidP="001C2538">
      <w:pPr>
        <w:pStyle w:val="Textpoznmkypodiarou"/>
        <w:jc w:val="both"/>
      </w:pPr>
      <w:r w:rsidRPr="00AB1250">
        <w:rPr>
          <w:rStyle w:val="Odkaznapoznmkupodiarou"/>
        </w:rPr>
        <w:footnoteRef/>
      </w:r>
      <w:r w:rsidRPr="00AB1250">
        <w:t xml:space="preserve"> </w:t>
      </w:r>
      <w:r w:rsidRPr="00BA3DBC">
        <w:rPr>
          <w:b/>
        </w:rPr>
        <w:t>Sezónna práca</w:t>
      </w:r>
      <w:r w:rsidRPr="00AB1250">
        <w:t xml:space="preserve"> je vykonávaná práca, ktorá je závislá na striedaní ročných období, každý rok sa opakuje a nepresahuj</w:t>
      </w:r>
      <w:r>
        <w:t>e 8 mesiacov v kalendárnom roku (Zdroj: Zákonník práce)</w:t>
      </w:r>
    </w:p>
  </w:footnote>
  <w:footnote w:id="29">
    <w:p w14:paraId="28354142" w14:textId="77777777" w:rsidR="0064746A" w:rsidRPr="0035748E" w:rsidRDefault="0064746A" w:rsidP="001C2538">
      <w:pPr>
        <w:pStyle w:val="Textpoznmkypodiarou"/>
        <w:jc w:val="both"/>
      </w:pPr>
      <w:r>
        <w:rPr>
          <w:rStyle w:val="Odkaznapoznmkupodiarou"/>
        </w:rPr>
        <w:footnoteRef/>
      </w:r>
      <w:r>
        <w:t xml:space="preserve"> Posledný deň monitorovaného obdobia danej monitorovacej správy.</w:t>
      </w:r>
    </w:p>
  </w:footnote>
  <w:footnote w:id="30">
    <w:p w14:paraId="1E155B1E" w14:textId="77777777" w:rsidR="0064746A" w:rsidRPr="00C83AD8" w:rsidRDefault="0064746A" w:rsidP="001C2538">
      <w:pPr>
        <w:pStyle w:val="Textpoznmkypodiarou"/>
        <w:jc w:val="both"/>
      </w:pPr>
      <w:r>
        <w:rPr>
          <w:rStyle w:val="Odkaznapoznmkupodiarou"/>
        </w:rPr>
        <w:footnoteRef/>
      </w:r>
      <w:r w:rsidRPr="002E033B">
        <w:t xml:space="preserve"> </w:t>
      </w:r>
      <w:r>
        <w:t xml:space="preserve">Pri výpočte zamestnanosti sa zohľadňuje prepočet na </w:t>
      </w:r>
      <w:r w:rsidRPr="00301358">
        <w:rPr>
          <w:b/>
        </w:rPr>
        <w:t>FTE.</w:t>
      </w:r>
      <w:r>
        <w:t xml:space="preserve"> </w:t>
      </w:r>
      <w:r w:rsidRPr="00B641A2">
        <w:t>Ide o </w:t>
      </w:r>
      <w:r w:rsidRPr="0035748E">
        <w:rPr>
          <w:b/>
        </w:rPr>
        <w:t>evidenčný počet zamestnancov</w:t>
      </w:r>
      <w:r>
        <w:rPr>
          <w:b/>
        </w:rPr>
        <w:t xml:space="preserve"> (výskumných)</w:t>
      </w:r>
      <w:r>
        <w:rPr>
          <w:color w:val="FF0000"/>
        </w:rPr>
        <w:t xml:space="preserve"> </w:t>
      </w:r>
      <w:r>
        <w:t>rozšírený o:</w:t>
      </w:r>
      <w:r>
        <w:rPr>
          <w:color w:val="FF0000"/>
        </w:rPr>
        <w:t xml:space="preserve"> </w:t>
      </w:r>
      <w:r w:rsidRPr="0035748E">
        <w:rPr>
          <w:b/>
        </w:rPr>
        <w:t>a)</w:t>
      </w:r>
      <w:r>
        <w:rPr>
          <w:color w:val="FF0000"/>
        </w:rPr>
        <w:t xml:space="preserve"> </w:t>
      </w:r>
      <w:r w:rsidRPr="00B641A2">
        <w:t xml:space="preserve">súkromní podnikatelia a ich spoločníci, ktorí nemajú uzatvorenú pracovnú zmluvu v danej organizácii (nie sú zamestnancami); </w:t>
      </w:r>
      <w:r w:rsidRPr="0035748E">
        <w:rPr>
          <w:b/>
        </w:rPr>
        <w:t>b)</w:t>
      </w:r>
      <w:r>
        <w:t xml:space="preserve"> </w:t>
      </w:r>
      <w:r w:rsidRPr="00B641A2">
        <w:t>fyzické osoby v právnom vzťahu, ktoré podľa novely zákona o sociálnom poistení s účinnosťou od 1. 1. 2011 nadobudli postavenie zamestnanca (napr. členovia predstavenstva, štatutárneho orgánu, správnej a dozornej rady, kontrolnej komisie a iného správneho orgánu právnickej osoby, komanditisti komanditnej spoločnosti, osoby pracujúce na príkazné zmluvy</w:t>
      </w:r>
      <w:r>
        <w:t xml:space="preserve"> a</w:t>
      </w:r>
      <w:r w:rsidRPr="00B641A2">
        <w:t xml:space="preserve"> konatelia firiem) a ktoré nie sú v pracovnom pomere k</w:t>
      </w:r>
      <w:r>
        <w:t> </w:t>
      </w:r>
      <w:r w:rsidRPr="00B641A2">
        <w:t>organizácii</w:t>
      </w:r>
      <w:r>
        <w:t>.</w:t>
      </w:r>
    </w:p>
  </w:footnote>
  <w:footnote w:id="31">
    <w:p w14:paraId="7E19DF56" w14:textId="2FE1F81A" w:rsidR="0064746A" w:rsidRDefault="0064746A">
      <w:pPr>
        <w:pStyle w:val="Textpoznmkypodiarou"/>
      </w:pPr>
      <w:r>
        <w:rPr>
          <w:rStyle w:val="Odkaznapoznmkupodiarou"/>
        </w:rPr>
        <w:footnoteRef/>
      </w:r>
      <w:r>
        <w:t xml:space="preserve"> Pracovné miesto sa považuje za obsadené aj v prípade, že zamestnanec je dočasne práceneschopný v zmysle zákona č. 461 o sociálnom poistení v znení neskorších predpisov</w:t>
      </w:r>
    </w:p>
  </w:footnote>
  <w:footnote w:id="32">
    <w:p w14:paraId="34555515" w14:textId="34740EE8" w:rsidR="0064746A" w:rsidRPr="003F3913" w:rsidRDefault="0064746A" w:rsidP="001C2538">
      <w:pPr>
        <w:pStyle w:val="Textpoznmkypodiarou"/>
        <w:jc w:val="both"/>
      </w:pPr>
      <w:r>
        <w:rPr>
          <w:rStyle w:val="Odkaznapoznmkupodiarou"/>
        </w:rPr>
        <w:footnoteRef/>
      </w:r>
      <w:r>
        <w:t xml:space="preserve"> Uvedená podmienka neznamená, že úhrada odvodov musí byť vykonaná v deň vykazovania, ale znamená, že uhradené odvody musia pokrývať obdobie/deň vykazovania pracovného miesta (napr. ak je dátum ukončenia aktivít projektu 15. dňa v mesiaci, t. j. pracovné miesto sa vykazuje k 15. dňu v danom mesiaci, v čase spracovávania záverečnej MS prijímateľ nemusí mať k dispozícii doklad o úhrade (keďže úhradu vykonáva zvyčajne až nasledujúci mesiac), RO však môže overiť túto skutočnosť v rámci overovania správnosti údajov záverečnej MS, čo sa pravdepodobne uskutoční v čase, kedy prijímateľ odvody už reálne uhradil (8. deň nasledujúceho mesiaca) a následne vie preukázať príslušným dokladom. </w:t>
      </w:r>
    </w:p>
  </w:footnote>
  <w:footnote w:id="33">
    <w:p w14:paraId="48ADCF89" w14:textId="77777777" w:rsidR="0064746A" w:rsidRPr="00301358" w:rsidRDefault="0064746A" w:rsidP="001C2538">
      <w:pPr>
        <w:pStyle w:val="Textpoznmkypodiarou"/>
        <w:jc w:val="both"/>
      </w:pPr>
      <w:r>
        <w:rPr>
          <w:rStyle w:val="Odkaznapoznmkupodiarou"/>
        </w:rPr>
        <w:footnoteRef/>
      </w:r>
      <w:r>
        <w:t xml:space="preserve"> Prijímateľ je povinný preukázať, že pracovné miesto neexistovalo pred začiatkom realizácie projektu.</w:t>
      </w:r>
    </w:p>
  </w:footnote>
  <w:footnote w:id="34">
    <w:p w14:paraId="5C3DDDAC" w14:textId="771A4DFE" w:rsidR="0064746A" w:rsidRDefault="0064746A">
      <w:pPr>
        <w:pStyle w:val="Textpoznmkypodiarou"/>
      </w:pPr>
      <w:r>
        <w:rPr>
          <w:rStyle w:val="Odkaznapoznmkupodiarou"/>
        </w:rPr>
        <w:footnoteRef/>
      </w:r>
      <w:r>
        <w:t xml:space="preserve"> Pracovné miesto sa považuje za obsadené aj v prípade, že zamestnanec je dočasne práceneschopný v zmysle zákona č. 461 o sociálnom poistení v znení neskorších predpisov. </w:t>
      </w:r>
    </w:p>
  </w:footnote>
  <w:footnote w:id="35">
    <w:p w14:paraId="4EFF8A7E" w14:textId="77777777" w:rsidR="0064746A" w:rsidRPr="00F73CAF" w:rsidRDefault="0064746A" w:rsidP="001C2538">
      <w:pPr>
        <w:pStyle w:val="Textpoznmkypodiarou"/>
        <w:jc w:val="both"/>
      </w:pPr>
      <w:r>
        <w:rPr>
          <w:rStyle w:val="Odkaznapoznmkupodiarou"/>
        </w:rPr>
        <w:footnoteRef/>
      </w:r>
      <w:r>
        <w:t xml:space="preserve"> Ide o terminológiu usmernenia EK k MSP (</w:t>
      </w:r>
      <w:r w:rsidRPr="00623C58">
        <w:rPr>
          <w:i/>
        </w:rPr>
        <w:t>User guide to the SME definition. European Union, 2015</w:t>
      </w:r>
      <w:r>
        <w:t>). V princípe ide o FTE, pokiaľ sa FTE prepočítava na kalendárny rok, resp. 12 mesiacov.</w:t>
      </w:r>
    </w:p>
  </w:footnote>
  <w:footnote w:id="36">
    <w:p w14:paraId="3C70E7CE" w14:textId="77777777" w:rsidR="0064746A" w:rsidRPr="00747A95" w:rsidRDefault="0064746A" w:rsidP="001C2538">
      <w:pPr>
        <w:pStyle w:val="Textpoznmkypodiarou"/>
        <w:jc w:val="both"/>
      </w:pPr>
      <w:r>
        <w:rPr>
          <w:rStyle w:val="Odkaznapoznmkupodiarou"/>
        </w:rPr>
        <w:footnoteRef/>
      </w:r>
      <w:r>
        <w:t xml:space="preserve"> </w:t>
      </w:r>
      <w:r w:rsidRPr="00747A95">
        <w:t xml:space="preserve">Pre účely výpočtu </w:t>
      </w:r>
      <w:r>
        <w:t>ukazovateľa výsledku ide š</w:t>
      </w:r>
      <w:r w:rsidRPr="00970184">
        <w:t>tandardne o kalendárny rok, v prípade potreby výpočtu hodnoty fluktuácie za viac rokov, ide o aritmetický</w:t>
      </w:r>
      <w:r>
        <w:t xml:space="preserve"> priemer ročných hodnôt fluktuácie, ak nie je ustanovené inak.</w:t>
      </w:r>
    </w:p>
  </w:footnote>
  <w:footnote w:id="37">
    <w:p w14:paraId="5279901E" w14:textId="77777777" w:rsidR="0064746A" w:rsidRPr="00665C31" w:rsidRDefault="0064746A" w:rsidP="001C2538">
      <w:pPr>
        <w:pStyle w:val="Textpoznmkypodiarou"/>
        <w:jc w:val="both"/>
      </w:pPr>
      <w:r>
        <w:rPr>
          <w:rStyle w:val="Odkaznapoznmkupodiarou"/>
        </w:rPr>
        <w:footnoteRef/>
      </w:r>
      <w:r>
        <w:t xml:space="preserve"> M</w:t>
      </w:r>
      <w:r w:rsidRPr="00665C31">
        <w:t xml:space="preserve">esačný stav </w:t>
      </w:r>
      <w:r>
        <w:t>EPZ - i</w:t>
      </w:r>
      <w:r w:rsidRPr="00665C31">
        <w:t>d</w:t>
      </w:r>
      <w:r w:rsidRPr="0035748E">
        <w:t xml:space="preserve">e o priemer evidovaného počtu </w:t>
      </w:r>
      <w:r>
        <w:t>zamestnancov</w:t>
      </w:r>
      <w:r w:rsidRPr="0035748E">
        <w:t xml:space="preserve"> k prvému a poslednému dňu v mesiaci.</w:t>
      </w:r>
    </w:p>
  </w:footnote>
  <w:footnote w:id="38">
    <w:p w14:paraId="3C436CF3" w14:textId="1888CDBB" w:rsidR="0064746A" w:rsidRDefault="0064746A">
      <w:pPr>
        <w:pStyle w:val="Textpoznmkypodiarou"/>
      </w:pPr>
      <w:r>
        <w:rPr>
          <w:rStyle w:val="Odkaznapoznmkupodiarou"/>
        </w:rPr>
        <w:footnoteRef/>
      </w:r>
      <w:r>
        <w:t xml:space="preserve"> Pokiaľ definícia MU/iného údaja v prípade EFRR/KF neobsahuje špecifické vyme</w:t>
      </w:r>
      <w:r w:rsidR="003500AB">
        <w:t>dzenie, napr. pri D0145, D0147</w:t>
      </w:r>
      <w:del w:id="374" w:author="oMN" w:date="2021-04-26T13:33:00Z">
        <w:r w:rsidR="00E86E2E">
          <w:delText>..</w:delText>
        </w:r>
      </w:del>
      <w:ins w:id="375" w:author="oMN" w:date="2021-04-26T13:33:00Z">
        <w:r w:rsidR="003500AB">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D7B6" w14:textId="77777777" w:rsidR="0064746A" w:rsidRDefault="0064746A" w:rsidP="00CF60E2">
    <w:pPr>
      <w:tabs>
        <w:tab w:val="center" w:pos="4536"/>
        <w:tab w:val="right" w:pos="9072"/>
      </w:tabs>
    </w:pPr>
  </w:p>
  <w:p w14:paraId="1D1B4FB7" w14:textId="008CF422" w:rsidR="0064746A" w:rsidRDefault="0064746A" w:rsidP="00CF60E2">
    <w:pPr>
      <w:tabs>
        <w:tab w:val="center" w:pos="4536"/>
        <w:tab w:val="right" w:pos="9072"/>
      </w:tabs>
    </w:pPr>
    <w:r>
      <w:t>Príloha č. 5 k MP CKO č. 17</w:t>
    </w:r>
  </w:p>
  <w:p w14:paraId="3BCDD6DA" w14:textId="668F199A" w:rsidR="0064746A" w:rsidRPr="00CF60E2" w:rsidRDefault="0064746A" w:rsidP="00CF60E2">
    <w:pPr>
      <w:tabs>
        <w:tab w:val="center" w:pos="4536"/>
        <w:tab w:val="right" w:pos="9072"/>
      </w:tabs>
    </w:pPr>
    <w:r w:rsidRPr="00CF60E2">
      <w:rPr>
        <w:noProof/>
        <w:lang w:bidi="si-LK"/>
      </w:rPr>
      <mc:AlternateContent>
        <mc:Choice Requires="wps">
          <w:drawing>
            <wp:anchor distT="0" distB="0" distL="114300" distR="114300" simplePos="0" relativeHeight="251660288" behindDoc="0" locked="0" layoutInCell="1" allowOverlap="1" wp14:anchorId="4D12DF50" wp14:editId="680DD88D">
              <wp:simplePos x="0" y="0"/>
              <wp:positionH relativeFrom="column">
                <wp:posOffset>-4445</wp:posOffset>
              </wp:positionH>
              <wp:positionV relativeFrom="paragraph">
                <wp:posOffset>130175</wp:posOffset>
              </wp:positionV>
              <wp:extent cx="5743575" cy="0"/>
              <wp:effectExtent l="57150" t="38100" r="47625" b="95250"/>
              <wp:wrapNone/>
              <wp:docPr id="3" name="Rovná spojnica 3"/>
              <wp:cNvGraphicFramePr/>
              <a:graphic xmlns:a="http://schemas.openxmlformats.org/drawingml/2006/main">
                <a:graphicData uri="http://schemas.microsoft.com/office/word/2010/wordprocessingShape">
                  <wps:wsp>
                    <wps:cNvCnPr/>
                    <wps:spPr>
                      <a:xfrm>
                        <a:off x="0" y="0"/>
                        <a:ext cx="5743575"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A80C09" id="Rovná spojnica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0.25pt" to="451.9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" strokecolor="#4f81bd" strokeweight="3pt">
              <v:shadow on="t" color="black" opacity="22937f" origin=",.5" offset="0,.63889mm"/>
            </v:line>
          </w:pict>
        </mc:Fallback>
      </mc:AlternateContent>
    </w:r>
  </w:p>
  <w:customXmlDelRangeStart w:id="126" w:author="oMN" w:date="2021-04-26T13:33:00Z"/>
  <w:sdt>
    <w:sdtPr>
      <w:id w:val="1739122207"/>
      <w:date w:fullDate="2020-10-31T00:00:00Z">
        <w:dateFormat w:val="dd.MM.yyyy"/>
        <w:lid w:val="sk-SK"/>
        <w:storeMappedDataAs w:val="dateTime"/>
        <w:calendar w:val="gregorian"/>
      </w:date>
    </w:sdtPr>
    <w:sdtEndPr/>
    <w:sdtContent>
      <w:customXmlDelRangeEnd w:id="126"/>
      <w:p w14:paraId="15352524" w14:textId="77777777" w:rsidR="00A57E9E" w:rsidRDefault="00E86E2E" w:rsidP="00A34DFD">
        <w:pPr>
          <w:tabs>
            <w:tab w:val="center" w:pos="4536"/>
            <w:tab w:val="right" w:pos="9072"/>
          </w:tabs>
          <w:jc w:val="right"/>
          <w:rPr>
            <w:del w:id="127" w:author="oMN" w:date="2021-04-26T13:33:00Z"/>
          </w:rPr>
        </w:pPr>
        <w:del w:id="128" w:author="oMN" w:date="2021-04-26T13:33:00Z">
          <w:r>
            <w:delText>31.10.2020</w:delText>
          </w:r>
        </w:del>
      </w:p>
      <w:customXmlDelRangeStart w:id="129" w:author="oMN" w:date="2021-04-26T13:33:00Z"/>
    </w:sdtContent>
  </w:sdt>
  <w:customXmlDelRangeEnd w:id="129"/>
  <w:customXmlInsRangeStart w:id="130" w:author="oMN" w:date="2021-04-26T13:33:00Z"/>
  <w:sdt>
    <w:sdtPr>
      <w:id w:val="501862493"/>
      <w:date w:fullDate="2021-06-15T00:00:00Z">
        <w:dateFormat w:val="dd.MM.yyyy"/>
        <w:lid w:val="sk-SK"/>
        <w:storeMappedDataAs w:val="dateTime"/>
        <w:calendar w:val="gregorian"/>
      </w:date>
    </w:sdtPr>
    <w:sdtEndPr/>
    <w:sdtContent>
      <w:customXmlInsRangeEnd w:id="130"/>
      <w:p w14:paraId="62B84BF3" w14:textId="2204382F" w:rsidR="0064746A" w:rsidRPr="001C2538" w:rsidRDefault="00143227" w:rsidP="00A34DFD">
        <w:pPr>
          <w:tabs>
            <w:tab w:val="center" w:pos="4536"/>
            <w:tab w:val="right" w:pos="9072"/>
          </w:tabs>
          <w:jc w:val="right"/>
        </w:pPr>
        <w:ins w:id="131" w:author="oMN" w:date="2021-04-28T15:03:00Z">
          <w:r>
            <w:t>15.06.2021</w:t>
          </w:r>
        </w:ins>
      </w:p>
      <w:customXmlInsRangeStart w:id="132" w:author="oMN" w:date="2021-04-26T13:33:00Z"/>
    </w:sdtContent>
  </w:sdt>
  <w:customXmlInsRangeEnd w:id="13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2EF"/>
    <w:multiLevelType w:val="multilevel"/>
    <w:tmpl w:val="0094B04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396C84"/>
    <w:multiLevelType w:val="multilevel"/>
    <w:tmpl w:val="151A029E"/>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4074290"/>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3A62E5"/>
    <w:multiLevelType w:val="hybridMultilevel"/>
    <w:tmpl w:val="673CD62C"/>
    <w:lvl w:ilvl="0" w:tplc="C92E8978">
      <w:start w:val="1"/>
      <w:numFmt w:val="bullet"/>
      <w:lvlText w:val="-"/>
      <w:lvlJc w:val="left"/>
      <w:pPr>
        <w:ind w:left="1770" w:hanging="360"/>
      </w:pPr>
      <w:rPr>
        <w:rFonts w:ascii="Times New Roman" w:eastAsia="Times New Roman" w:hAnsi="Times New Roman" w:cs="Times New Roman"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4" w15:restartNumberingAfterBreak="0">
    <w:nsid w:val="0C8628CD"/>
    <w:multiLevelType w:val="hybridMultilevel"/>
    <w:tmpl w:val="DF405E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F9463DD"/>
    <w:multiLevelType w:val="hybridMultilevel"/>
    <w:tmpl w:val="9FF06280"/>
    <w:lvl w:ilvl="0" w:tplc="675CBB82">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C2258"/>
    <w:multiLevelType w:val="multilevel"/>
    <w:tmpl w:val="96BC38C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51C784D"/>
    <w:multiLevelType w:val="hybridMultilevel"/>
    <w:tmpl w:val="099E5F7A"/>
    <w:lvl w:ilvl="0" w:tplc="023856B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D40895"/>
    <w:multiLevelType w:val="multilevel"/>
    <w:tmpl w:val="F616546A"/>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A027631"/>
    <w:multiLevelType w:val="hybridMultilevel"/>
    <w:tmpl w:val="23C6A7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224453"/>
    <w:multiLevelType w:val="multilevel"/>
    <w:tmpl w:val="099E5F7A"/>
    <w:lvl w:ilvl="0">
      <w:start w:val="1"/>
      <w:numFmt w:val="lowerLetter"/>
      <w:lvlText w:val="%1)"/>
      <w:lvlJc w:val="left"/>
      <w:pPr>
        <w:ind w:left="720" w:hanging="360"/>
      </w:pPr>
      <w:rPr>
        <w:rFonts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94B4BA5"/>
    <w:multiLevelType w:val="multilevel"/>
    <w:tmpl w:val="23C6A76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17C2420"/>
    <w:multiLevelType w:val="hybridMultilevel"/>
    <w:tmpl w:val="187CA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3421F6A"/>
    <w:multiLevelType w:val="hybridMultilevel"/>
    <w:tmpl w:val="6008AB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E06A92"/>
    <w:multiLevelType w:val="hybridMultilevel"/>
    <w:tmpl w:val="EC18EC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A677DB"/>
    <w:multiLevelType w:val="hybridMultilevel"/>
    <w:tmpl w:val="B2C238D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A96858"/>
    <w:multiLevelType w:val="hybridMultilevel"/>
    <w:tmpl w:val="88B88C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F67FA9"/>
    <w:multiLevelType w:val="hybridMultilevel"/>
    <w:tmpl w:val="7CBCB43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D86CC4"/>
    <w:multiLevelType w:val="hybridMultilevel"/>
    <w:tmpl w:val="C38C7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831136D"/>
    <w:multiLevelType w:val="hybridMultilevel"/>
    <w:tmpl w:val="39FE4D7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8E92648"/>
    <w:multiLevelType w:val="multilevel"/>
    <w:tmpl w:val="D08AD182"/>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5BDC3E31"/>
    <w:multiLevelType w:val="hybridMultilevel"/>
    <w:tmpl w:val="BC50EC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E6494D"/>
    <w:multiLevelType w:val="multilevel"/>
    <w:tmpl w:val="822C713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6082011"/>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BD517D1"/>
    <w:multiLevelType w:val="singleLevel"/>
    <w:tmpl w:val="041B0001"/>
    <w:lvl w:ilvl="0">
      <w:start w:val="1"/>
      <w:numFmt w:val="bullet"/>
      <w:lvlText w:val=""/>
      <w:lvlJc w:val="left"/>
      <w:pPr>
        <w:ind w:left="720" w:hanging="360"/>
      </w:pPr>
      <w:rPr>
        <w:rFonts w:ascii="Symbol" w:hAnsi="Symbol" w:hint="default"/>
        <w:color w:val="auto"/>
        <w:sz w:val="24"/>
      </w:rPr>
    </w:lvl>
  </w:abstractNum>
  <w:abstractNum w:abstractNumId="27" w15:restartNumberingAfterBreak="0">
    <w:nsid w:val="6D5C4218"/>
    <w:multiLevelType w:val="hybridMultilevel"/>
    <w:tmpl w:val="486EF7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653B3E"/>
    <w:multiLevelType w:val="multilevel"/>
    <w:tmpl w:val="88B88CD8"/>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15:restartNumberingAfterBreak="0">
    <w:nsid w:val="7DAE5FF8"/>
    <w:multiLevelType w:val="multilevel"/>
    <w:tmpl w:val="C3F653D4"/>
    <w:lvl w:ilvl="0">
      <w:start w:val="1"/>
      <w:numFmt w:val="decimal"/>
      <w:lvlText w:val="%1."/>
      <w:lvlJc w:val="left"/>
      <w:pPr>
        <w:ind w:left="720" w:hanging="360"/>
      </w:pPr>
      <w:rPr>
        <w:rFonts w:ascii="Times New Roman" w:hAnsi="Times New Roman" w:cs="Times New Roman" w:hint="default"/>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5"/>
  </w:num>
  <w:num w:numId="2">
    <w:abstractNumId w:val="14"/>
  </w:num>
  <w:num w:numId="3">
    <w:abstractNumId w:val="7"/>
  </w:num>
  <w:num w:numId="4">
    <w:abstractNumId w:val="11"/>
  </w:num>
  <w:num w:numId="5">
    <w:abstractNumId w:val="16"/>
  </w:num>
  <w:num w:numId="6">
    <w:abstractNumId w:val="9"/>
  </w:num>
  <w:num w:numId="7">
    <w:abstractNumId w:val="10"/>
  </w:num>
  <w:num w:numId="8">
    <w:abstractNumId w:val="21"/>
  </w:num>
  <w:num w:numId="9">
    <w:abstractNumId w:val="1"/>
  </w:num>
  <w:num w:numId="10">
    <w:abstractNumId w:val="29"/>
  </w:num>
  <w:num w:numId="11">
    <w:abstractNumId w:val="17"/>
  </w:num>
  <w:num w:numId="12">
    <w:abstractNumId w:val="28"/>
  </w:num>
  <w:num w:numId="13">
    <w:abstractNumId w:val="2"/>
  </w:num>
  <w:num w:numId="14">
    <w:abstractNumId w:val="15"/>
  </w:num>
  <w:num w:numId="15">
    <w:abstractNumId w:val="27"/>
  </w:num>
  <w:num w:numId="16">
    <w:abstractNumId w:val="20"/>
  </w:num>
  <w:num w:numId="17">
    <w:abstractNumId w:val="22"/>
  </w:num>
  <w:num w:numId="18">
    <w:abstractNumId w:val="24"/>
  </w:num>
  <w:num w:numId="19">
    <w:abstractNumId w:val="18"/>
  </w:num>
  <w:num w:numId="20">
    <w:abstractNumId w:val="26"/>
  </w:num>
  <w:num w:numId="21">
    <w:abstractNumId w:val="3"/>
  </w:num>
  <w:num w:numId="22">
    <w:abstractNumId w:val="5"/>
  </w:num>
  <w:num w:numId="23">
    <w:abstractNumId w:val="6"/>
  </w:num>
  <w:num w:numId="24">
    <w:abstractNumId w:val="0"/>
  </w:num>
  <w:num w:numId="25">
    <w:abstractNumId w:val="8"/>
  </w:num>
  <w:num w:numId="26">
    <w:abstractNumId w:val="12"/>
  </w:num>
  <w:num w:numId="27">
    <w:abstractNumId w:val="19"/>
  </w:num>
  <w:num w:numId="28">
    <w:abstractNumId w:val="23"/>
  </w:num>
  <w:num w:numId="29">
    <w:abstractNumId w:val="13"/>
  </w:num>
  <w:num w:numId="30">
    <w:abstractNumId w:val="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N">
    <w15:presenceInfo w15:providerId="None" w15:userId="o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F08"/>
    <w:rsid w:val="00004699"/>
    <w:rsid w:val="00004A26"/>
    <w:rsid w:val="00012FF3"/>
    <w:rsid w:val="00013C65"/>
    <w:rsid w:val="000164B0"/>
    <w:rsid w:val="00016C41"/>
    <w:rsid w:val="00021249"/>
    <w:rsid w:val="00021398"/>
    <w:rsid w:val="000238AE"/>
    <w:rsid w:val="00030954"/>
    <w:rsid w:val="0003151E"/>
    <w:rsid w:val="0003200D"/>
    <w:rsid w:val="000369B3"/>
    <w:rsid w:val="00044EEA"/>
    <w:rsid w:val="00050728"/>
    <w:rsid w:val="00052507"/>
    <w:rsid w:val="000543DA"/>
    <w:rsid w:val="000609E1"/>
    <w:rsid w:val="000625E7"/>
    <w:rsid w:val="000639A7"/>
    <w:rsid w:val="00066955"/>
    <w:rsid w:val="0007076B"/>
    <w:rsid w:val="00071088"/>
    <w:rsid w:val="00072744"/>
    <w:rsid w:val="000739CB"/>
    <w:rsid w:val="00073B0A"/>
    <w:rsid w:val="0007737F"/>
    <w:rsid w:val="0008244A"/>
    <w:rsid w:val="000878B7"/>
    <w:rsid w:val="000931B6"/>
    <w:rsid w:val="00096B5E"/>
    <w:rsid w:val="000A1AA0"/>
    <w:rsid w:val="000A4F73"/>
    <w:rsid w:val="000A79D5"/>
    <w:rsid w:val="000B049D"/>
    <w:rsid w:val="000B0E81"/>
    <w:rsid w:val="000B5C62"/>
    <w:rsid w:val="000B7D8D"/>
    <w:rsid w:val="000B7E76"/>
    <w:rsid w:val="000C2162"/>
    <w:rsid w:val="000C2A72"/>
    <w:rsid w:val="000C524D"/>
    <w:rsid w:val="000C5E93"/>
    <w:rsid w:val="000D1CB7"/>
    <w:rsid w:val="000D25CA"/>
    <w:rsid w:val="000D298C"/>
    <w:rsid w:val="000D6B86"/>
    <w:rsid w:val="000E2AA4"/>
    <w:rsid w:val="000E2B31"/>
    <w:rsid w:val="000E2E4D"/>
    <w:rsid w:val="000E79E5"/>
    <w:rsid w:val="000E7D44"/>
    <w:rsid w:val="000F2C84"/>
    <w:rsid w:val="000F7F0C"/>
    <w:rsid w:val="0010279D"/>
    <w:rsid w:val="00103688"/>
    <w:rsid w:val="00103BEE"/>
    <w:rsid w:val="00104D92"/>
    <w:rsid w:val="00105CDA"/>
    <w:rsid w:val="00110422"/>
    <w:rsid w:val="00110810"/>
    <w:rsid w:val="001109A4"/>
    <w:rsid w:val="0011257E"/>
    <w:rsid w:val="00116F61"/>
    <w:rsid w:val="00125DF2"/>
    <w:rsid w:val="00127AED"/>
    <w:rsid w:val="001342A2"/>
    <w:rsid w:val="001353D9"/>
    <w:rsid w:val="00135963"/>
    <w:rsid w:val="00143227"/>
    <w:rsid w:val="0014641E"/>
    <w:rsid w:val="0015045D"/>
    <w:rsid w:val="0015233E"/>
    <w:rsid w:val="0015477F"/>
    <w:rsid w:val="00160328"/>
    <w:rsid w:val="00173917"/>
    <w:rsid w:val="00176D46"/>
    <w:rsid w:val="00181E87"/>
    <w:rsid w:val="0018241D"/>
    <w:rsid w:val="00182ADD"/>
    <w:rsid w:val="001873B5"/>
    <w:rsid w:val="00192AAF"/>
    <w:rsid w:val="00194756"/>
    <w:rsid w:val="001A0D4B"/>
    <w:rsid w:val="001A47DA"/>
    <w:rsid w:val="001B12DC"/>
    <w:rsid w:val="001B27DA"/>
    <w:rsid w:val="001B32A4"/>
    <w:rsid w:val="001B6E9F"/>
    <w:rsid w:val="001C2538"/>
    <w:rsid w:val="001C2802"/>
    <w:rsid w:val="001C4661"/>
    <w:rsid w:val="001C47FF"/>
    <w:rsid w:val="001C513F"/>
    <w:rsid w:val="001D1005"/>
    <w:rsid w:val="001D1110"/>
    <w:rsid w:val="001D19A6"/>
    <w:rsid w:val="001D1B13"/>
    <w:rsid w:val="001D3B31"/>
    <w:rsid w:val="001D3F0D"/>
    <w:rsid w:val="001D444B"/>
    <w:rsid w:val="001D4B25"/>
    <w:rsid w:val="001D5766"/>
    <w:rsid w:val="001D7F4D"/>
    <w:rsid w:val="001E01AB"/>
    <w:rsid w:val="001E2B03"/>
    <w:rsid w:val="001E355A"/>
    <w:rsid w:val="001E3C4C"/>
    <w:rsid w:val="001E5A41"/>
    <w:rsid w:val="001F0193"/>
    <w:rsid w:val="001F045F"/>
    <w:rsid w:val="001F08F7"/>
    <w:rsid w:val="001F1DFB"/>
    <w:rsid w:val="001F22E3"/>
    <w:rsid w:val="001F3777"/>
    <w:rsid w:val="001F7230"/>
    <w:rsid w:val="001F761E"/>
    <w:rsid w:val="00200524"/>
    <w:rsid w:val="00203173"/>
    <w:rsid w:val="00203A5C"/>
    <w:rsid w:val="00204CE9"/>
    <w:rsid w:val="002056D0"/>
    <w:rsid w:val="0020659B"/>
    <w:rsid w:val="0020703C"/>
    <w:rsid w:val="002101D0"/>
    <w:rsid w:val="00215E70"/>
    <w:rsid w:val="002259C4"/>
    <w:rsid w:val="00225A05"/>
    <w:rsid w:val="00225B08"/>
    <w:rsid w:val="002260BE"/>
    <w:rsid w:val="002308EC"/>
    <w:rsid w:val="002373EB"/>
    <w:rsid w:val="002407CE"/>
    <w:rsid w:val="00243D22"/>
    <w:rsid w:val="0024405E"/>
    <w:rsid w:val="00246970"/>
    <w:rsid w:val="00246E1C"/>
    <w:rsid w:val="00252C16"/>
    <w:rsid w:val="00256687"/>
    <w:rsid w:val="00260B25"/>
    <w:rsid w:val="00261131"/>
    <w:rsid w:val="00264102"/>
    <w:rsid w:val="00265A29"/>
    <w:rsid w:val="0026712A"/>
    <w:rsid w:val="00272848"/>
    <w:rsid w:val="002741B0"/>
    <w:rsid w:val="00274479"/>
    <w:rsid w:val="0027495C"/>
    <w:rsid w:val="00276D22"/>
    <w:rsid w:val="0028046A"/>
    <w:rsid w:val="0028128A"/>
    <w:rsid w:val="00294297"/>
    <w:rsid w:val="00294709"/>
    <w:rsid w:val="00295778"/>
    <w:rsid w:val="002A1E17"/>
    <w:rsid w:val="002A2655"/>
    <w:rsid w:val="002A3BC3"/>
    <w:rsid w:val="002A5570"/>
    <w:rsid w:val="002A5BB2"/>
    <w:rsid w:val="002A765A"/>
    <w:rsid w:val="002B6943"/>
    <w:rsid w:val="002B7325"/>
    <w:rsid w:val="002C0880"/>
    <w:rsid w:val="002C11D8"/>
    <w:rsid w:val="002C2B17"/>
    <w:rsid w:val="002C3852"/>
    <w:rsid w:val="002C40D6"/>
    <w:rsid w:val="002D2B42"/>
    <w:rsid w:val="002D5D9F"/>
    <w:rsid w:val="002D6427"/>
    <w:rsid w:val="002D65BD"/>
    <w:rsid w:val="002E077C"/>
    <w:rsid w:val="002E4299"/>
    <w:rsid w:val="002E611C"/>
    <w:rsid w:val="002E7F32"/>
    <w:rsid w:val="002E7F66"/>
    <w:rsid w:val="002F0A52"/>
    <w:rsid w:val="002F79CA"/>
    <w:rsid w:val="002F7F1E"/>
    <w:rsid w:val="00306658"/>
    <w:rsid w:val="0031062C"/>
    <w:rsid w:val="00320559"/>
    <w:rsid w:val="00323B43"/>
    <w:rsid w:val="00325F81"/>
    <w:rsid w:val="00325FD0"/>
    <w:rsid w:val="00334471"/>
    <w:rsid w:val="00344C31"/>
    <w:rsid w:val="003473CB"/>
    <w:rsid w:val="003477FE"/>
    <w:rsid w:val="003500AB"/>
    <w:rsid w:val="00350D2D"/>
    <w:rsid w:val="00356814"/>
    <w:rsid w:val="003621C0"/>
    <w:rsid w:val="00364A34"/>
    <w:rsid w:val="003749D6"/>
    <w:rsid w:val="0037616C"/>
    <w:rsid w:val="0038065B"/>
    <w:rsid w:val="003817FD"/>
    <w:rsid w:val="00381CD4"/>
    <w:rsid w:val="00382B61"/>
    <w:rsid w:val="00386CBA"/>
    <w:rsid w:val="00393784"/>
    <w:rsid w:val="00394071"/>
    <w:rsid w:val="00395CAB"/>
    <w:rsid w:val="003A67E1"/>
    <w:rsid w:val="003B0DFE"/>
    <w:rsid w:val="003B2F8A"/>
    <w:rsid w:val="003C035B"/>
    <w:rsid w:val="003C2544"/>
    <w:rsid w:val="003C363D"/>
    <w:rsid w:val="003C3871"/>
    <w:rsid w:val="003C6CAA"/>
    <w:rsid w:val="003C7A2A"/>
    <w:rsid w:val="003D24EA"/>
    <w:rsid w:val="003D42E7"/>
    <w:rsid w:val="003D568C"/>
    <w:rsid w:val="003F1042"/>
    <w:rsid w:val="003F45E4"/>
    <w:rsid w:val="004028BA"/>
    <w:rsid w:val="00406C49"/>
    <w:rsid w:val="004108B2"/>
    <w:rsid w:val="00416E2D"/>
    <w:rsid w:val="00423FFF"/>
    <w:rsid w:val="00432DF1"/>
    <w:rsid w:val="004331D8"/>
    <w:rsid w:val="004343CE"/>
    <w:rsid w:val="00434B0E"/>
    <w:rsid w:val="00436926"/>
    <w:rsid w:val="004445A9"/>
    <w:rsid w:val="004471CD"/>
    <w:rsid w:val="00447CAB"/>
    <w:rsid w:val="00452B23"/>
    <w:rsid w:val="004609CD"/>
    <w:rsid w:val="00460F75"/>
    <w:rsid w:val="00462D4D"/>
    <w:rsid w:val="004652C9"/>
    <w:rsid w:val="00466907"/>
    <w:rsid w:val="0047010C"/>
    <w:rsid w:val="0047588C"/>
    <w:rsid w:val="0047658F"/>
    <w:rsid w:val="00477B8E"/>
    <w:rsid w:val="00483EE8"/>
    <w:rsid w:val="00486ED6"/>
    <w:rsid w:val="004908D9"/>
    <w:rsid w:val="00490AF9"/>
    <w:rsid w:val="00491DEC"/>
    <w:rsid w:val="004935D9"/>
    <w:rsid w:val="00493F0A"/>
    <w:rsid w:val="00494256"/>
    <w:rsid w:val="004A0829"/>
    <w:rsid w:val="004A0BA3"/>
    <w:rsid w:val="004A20EE"/>
    <w:rsid w:val="004B117E"/>
    <w:rsid w:val="004B3490"/>
    <w:rsid w:val="004B41CD"/>
    <w:rsid w:val="004C1071"/>
    <w:rsid w:val="004C5212"/>
    <w:rsid w:val="004D523B"/>
    <w:rsid w:val="004D5B68"/>
    <w:rsid w:val="004E2120"/>
    <w:rsid w:val="004E3ABD"/>
    <w:rsid w:val="004F60F2"/>
    <w:rsid w:val="00501F9A"/>
    <w:rsid w:val="00502111"/>
    <w:rsid w:val="00504D21"/>
    <w:rsid w:val="005119F5"/>
    <w:rsid w:val="00511E0F"/>
    <w:rsid w:val="005122F6"/>
    <w:rsid w:val="00512C3A"/>
    <w:rsid w:val="00523BB9"/>
    <w:rsid w:val="00523C8D"/>
    <w:rsid w:val="00525373"/>
    <w:rsid w:val="00533C40"/>
    <w:rsid w:val="0054141A"/>
    <w:rsid w:val="00541FF5"/>
    <w:rsid w:val="00545E80"/>
    <w:rsid w:val="005633E1"/>
    <w:rsid w:val="005660C4"/>
    <w:rsid w:val="005800C7"/>
    <w:rsid w:val="00580A58"/>
    <w:rsid w:val="00580FB2"/>
    <w:rsid w:val="00581353"/>
    <w:rsid w:val="00582F11"/>
    <w:rsid w:val="00586FDB"/>
    <w:rsid w:val="00591EAE"/>
    <w:rsid w:val="00595F1C"/>
    <w:rsid w:val="005973E6"/>
    <w:rsid w:val="005A4827"/>
    <w:rsid w:val="005A77BF"/>
    <w:rsid w:val="005B291C"/>
    <w:rsid w:val="005B49EF"/>
    <w:rsid w:val="005B77AD"/>
    <w:rsid w:val="005B77C0"/>
    <w:rsid w:val="005C0625"/>
    <w:rsid w:val="005C1C1B"/>
    <w:rsid w:val="005C2B27"/>
    <w:rsid w:val="005C7A46"/>
    <w:rsid w:val="005D3A4B"/>
    <w:rsid w:val="005D3C47"/>
    <w:rsid w:val="005D6BB9"/>
    <w:rsid w:val="005E0B1D"/>
    <w:rsid w:val="005E1B46"/>
    <w:rsid w:val="005E203E"/>
    <w:rsid w:val="005E3F49"/>
    <w:rsid w:val="005E4026"/>
    <w:rsid w:val="005E4B9B"/>
    <w:rsid w:val="005F32FA"/>
    <w:rsid w:val="005F4B08"/>
    <w:rsid w:val="005F5B71"/>
    <w:rsid w:val="00600272"/>
    <w:rsid w:val="00602636"/>
    <w:rsid w:val="00622D7A"/>
    <w:rsid w:val="00623659"/>
    <w:rsid w:val="00631D58"/>
    <w:rsid w:val="00632A33"/>
    <w:rsid w:val="00632BA4"/>
    <w:rsid w:val="006368CF"/>
    <w:rsid w:val="00636E05"/>
    <w:rsid w:val="0063720F"/>
    <w:rsid w:val="00642C97"/>
    <w:rsid w:val="0064746A"/>
    <w:rsid w:val="006479DF"/>
    <w:rsid w:val="006601AB"/>
    <w:rsid w:val="00660255"/>
    <w:rsid w:val="00660DCB"/>
    <w:rsid w:val="0066187B"/>
    <w:rsid w:val="00666451"/>
    <w:rsid w:val="006719A0"/>
    <w:rsid w:val="00672626"/>
    <w:rsid w:val="006737D1"/>
    <w:rsid w:val="00674FF6"/>
    <w:rsid w:val="006759D0"/>
    <w:rsid w:val="00676B0A"/>
    <w:rsid w:val="00677F28"/>
    <w:rsid w:val="00687102"/>
    <w:rsid w:val="006962B2"/>
    <w:rsid w:val="006A5157"/>
    <w:rsid w:val="006A5A28"/>
    <w:rsid w:val="006A63F4"/>
    <w:rsid w:val="006A65D0"/>
    <w:rsid w:val="006A7DF2"/>
    <w:rsid w:val="006B083B"/>
    <w:rsid w:val="006B15F9"/>
    <w:rsid w:val="006B32B8"/>
    <w:rsid w:val="006B3BE8"/>
    <w:rsid w:val="006B4472"/>
    <w:rsid w:val="006B6779"/>
    <w:rsid w:val="006C00FE"/>
    <w:rsid w:val="006C5271"/>
    <w:rsid w:val="006C5A43"/>
    <w:rsid w:val="006C6A25"/>
    <w:rsid w:val="006D082A"/>
    <w:rsid w:val="006D24D9"/>
    <w:rsid w:val="006D3B82"/>
    <w:rsid w:val="006D4079"/>
    <w:rsid w:val="006D4E43"/>
    <w:rsid w:val="006D7A92"/>
    <w:rsid w:val="006E0890"/>
    <w:rsid w:val="006E3A3B"/>
    <w:rsid w:val="006E5945"/>
    <w:rsid w:val="006F15B4"/>
    <w:rsid w:val="006F4364"/>
    <w:rsid w:val="006F52EA"/>
    <w:rsid w:val="007000A7"/>
    <w:rsid w:val="00701A71"/>
    <w:rsid w:val="007020CA"/>
    <w:rsid w:val="007041A3"/>
    <w:rsid w:val="00705D15"/>
    <w:rsid w:val="00710965"/>
    <w:rsid w:val="00713378"/>
    <w:rsid w:val="0071425E"/>
    <w:rsid w:val="0071722E"/>
    <w:rsid w:val="00717558"/>
    <w:rsid w:val="00722D7B"/>
    <w:rsid w:val="00724717"/>
    <w:rsid w:val="0072570F"/>
    <w:rsid w:val="00727788"/>
    <w:rsid w:val="00732E57"/>
    <w:rsid w:val="00742361"/>
    <w:rsid w:val="0074660C"/>
    <w:rsid w:val="00746C5F"/>
    <w:rsid w:val="00750E0C"/>
    <w:rsid w:val="007550BC"/>
    <w:rsid w:val="007552C9"/>
    <w:rsid w:val="0076069C"/>
    <w:rsid w:val="00760B9E"/>
    <w:rsid w:val="00761C7D"/>
    <w:rsid w:val="00763AC4"/>
    <w:rsid w:val="0076414C"/>
    <w:rsid w:val="00765555"/>
    <w:rsid w:val="00771CC6"/>
    <w:rsid w:val="0077293E"/>
    <w:rsid w:val="00777DBF"/>
    <w:rsid w:val="00782970"/>
    <w:rsid w:val="00785CE6"/>
    <w:rsid w:val="00786E62"/>
    <w:rsid w:val="007A0A10"/>
    <w:rsid w:val="007A60EF"/>
    <w:rsid w:val="007A74FF"/>
    <w:rsid w:val="007B0824"/>
    <w:rsid w:val="007B4589"/>
    <w:rsid w:val="007B5495"/>
    <w:rsid w:val="007B7BD0"/>
    <w:rsid w:val="007C1356"/>
    <w:rsid w:val="007C13DB"/>
    <w:rsid w:val="007C3E78"/>
    <w:rsid w:val="007C471F"/>
    <w:rsid w:val="007C5D18"/>
    <w:rsid w:val="007D0366"/>
    <w:rsid w:val="007D0663"/>
    <w:rsid w:val="007D762A"/>
    <w:rsid w:val="007E018F"/>
    <w:rsid w:val="007E73CB"/>
    <w:rsid w:val="007F0D9A"/>
    <w:rsid w:val="007F31C7"/>
    <w:rsid w:val="007F3748"/>
    <w:rsid w:val="00801225"/>
    <w:rsid w:val="00801907"/>
    <w:rsid w:val="00804764"/>
    <w:rsid w:val="008067C9"/>
    <w:rsid w:val="0081379E"/>
    <w:rsid w:val="00815733"/>
    <w:rsid w:val="00820568"/>
    <w:rsid w:val="00820BC4"/>
    <w:rsid w:val="00831B28"/>
    <w:rsid w:val="00831B3D"/>
    <w:rsid w:val="008333D3"/>
    <w:rsid w:val="00836C27"/>
    <w:rsid w:val="00842EF3"/>
    <w:rsid w:val="0084731B"/>
    <w:rsid w:val="0084743A"/>
    <w:rsid w:val="00850467"/>
    <w:rsid w:val="008552C5"/>
    <w:rsid w:val="00857026"/>
    <w:rsid w:val="008605E7"/>
    <w:rsid w:val="00862C76"/>
    <w:rsid w:val="008644F6"/>
    <w:rsid w:val="008661D7"/>
    <w:rsid w:val="0087012D"/>
    <w:rsid w:val="008743E6"/>
    <w:rsid w:val="00874C52"/>
    <w:rsid w:val="00876F62"/>
    <w:rsid w:val="008806AC"/>
    <w:rsid w:val="008814E2"/>
    <w:rsid w:val="008820BF"/>
    <w:rsid w:val="00885C6C"/>
    <w:rsid w:val="00885CA4"/>
    <w:rsid w:val="00886D44"/>
    <w:rsid w:val="00891362"/>
    <w:rsid w:val="0089284D"/>
    <w:rsid w:val="00894756"/>
    <w:rsid w:val="00897FD2"/>
    <w:rsid w:val="008A029E"/>
    <w:rsid w:val="008A3F00"/>
    <w:rsid w:val="008A47FE"/>
    <w:rsid w:val="008A6BAD"/>
    <w:rsid w:val="008B01B2"/>
    <w:rsid w:val="008B2F79"/>
    <w:rsid w:val="008B32B9"/>
    <w:rsid w:val="008B554A"/>
    <w:rsid w:val="008B55E2"/>
    <w:rsid w:val="008B5AF9"/>
    <w:rsid w:val="008C05B6"/>
    <w:rsid w:val="008C1055"/>
    <w:rsid w:val="008C271F"/>
    <w:rsid w:val="008C7551"/>
    <w:rsid w:val="008D0F9C"/>
    <w:rsid w:val="008D599A"/>
    <w:rsid w:val="008D6F9C"/>
    <w:rsid w:val="008E2B32"/>
    <w:rsid w:val="008E2ED8"/>
    <w:rsid w:val="008E31DF"/>
    <w:rsid w:val="008E4B27"/>
    <w:rsid w:val="008E4D2E"/>
    <w:rsid w:val="008E595E"/>
    <w:rsid w:val="008F1CFB"/>
    <w:rsid w:val="008F2627"/>
    <w:rsid w:val="00900FC4"/>
    <w:rsid w:val="0090110D"/>
    <w:rsid w:val="00905879"/>
    <w:rsid w:val="00905A45"/>
    <w:rsid w:val="00911D80"/>
    <w:rsid w:val="00912BD7"/>
    <w:rsid w:val="00913C9B"/>
    <w:rsid w:val="00916B35"/>
    <w:rsid w:val="00922351"/>
    <w:rsid w:val="00925BF0"/>
    <w:rsid w:val="00926284"/>
    <w:rsid w:val="0092746F"/>
    <w:rsid w:val="00930250"/>
    <w:rsid w:val="00931E12"/>
    <w:rsid w:val="00932DF5"/>
    <w:rsid w:val="0093565B"/>
    <w:rsid w:val="009455E7"/>
    <w:rsid w:val="00945D39"/>
    <w:rsid w:val="0094646D"/>
    <w:rsid w:val="00947308"/>
    <w:rsid w:val="00952CCF"/>
    <w:rsid w:val="00954978"/>
    <w:rsid w:val="00955345"/>
    <w:rsid w:val="00955F59"/>
    <w:rsid w:val="00963C20"/>
    <w:rsid w:val="009651AD"/>
    <w:rsid w:val="00966AC4"/>
    <w:rsid w:val="00967D99"/>
    <w:rsid w:val="00971C4F"/>
    <w:rsid w:val="00971D9B"/>
    <w:rsid w:val="00976A26"/>
    <w:rsid w:val="00977BAF"/>
    <w:rsid w:val="00977CF6"/>
    <w:rsid w:val="009819A3"/>
    <w:rsid w:val="009831A0"/>
    <w:rsid w:val="009836CF"/>
    <w:rsid w:val="00983C61"/>
    <w:rsid w:val="009859E0"/>
    <w:rsid w:val="00987A06"/>
    <w:rsid w:val="0099010F"/>
    <w:rsid w:val="00993BCA"/>
    <w:rsid w:val="00996E7A"/>
    <w:rsid w:val="009972A6"/>
    <w:rsid w:val="009A53AA"/>
    <w:rsid w:val="009B1F89"/>
    <w:rsid w:val="009B421D"/>
    <w:rsid w:val="009C17A9"/>
    <w:rsid w:val="009C2E13"/>
    <w:rsid w:val="009C37CC"/>
    <w:rsid w:val="009C39CD"/>
    <w:rsid w:val="009C3D8D"/>
    <w:rsid w:val="009C48BF"/>
    <w:rsid w:val="009C7D55"/>
    <w:rsid w:val="009D01C0"/>
    <w:rsid w:val="009D2160"/>
    <w:rsid w:val="009E05FD"/>
    <w:rsid w:val="009E2F64"/>
    <w:rsid w:val="009E3708"/>
    <w:rsid w:val="009E47DE"/>
    <w:rsid w:val="009E6176"/>
    <w:rsid w:val="009F1E04"/>
    <w:rsid w:val="009F4F81"/>
    <w:rsid w:val="009F59BF"/>
    <w:rsid w:val="00A01123"/>
    <w:rsid w:val="00A02B5A"/>
    <w:rsid w:val="00A04807"/>
    <w:rsid w:val="00A05C08"/>
    <w:rsid w:val="00A066FB"/>
    <w:rsid w:val="00A10628"/>
    <w:rsid w:val="00A1238C"/>
    <w:rsid w:val="00A144AE"/>
    <w:rsid w:val="00A1464F"/>
    <w:rsid w:val="00A148D1"/>
    <w:rsid w:val="00A150C8"/>
    <w:rsid w:val="00A225F7"/>
    <w:rsid w:val="00A235ED"/>
    <w:rsid w:val="00A2640A"/>
    <w:rsid w:val="00A31337"/>
    <w:rsid w:val="00A34DFD"/>
    <w:rsid w:val="00A371E3"/>
    <w:rsid w:val="00A37BA1"/>
    <w:rsid w:val="00A46C1D"/>
    <w:rsid w:val="00A470B3"/>
    <w:rsid w:val="00A502A4"/>
    <w:rsid w:val="00A5118C"/>
    <w:rsid w:val="00A52E25"/>
    <w:rsid w:val="00A54111"/>
    <w:rsid w:val="00A5550F"/>
    <w:rsid w:val="00A56BA1"/>
    <w:rsid w:val="00A57075"/>
    <w:rsid w:val="00A57E9E"/>
    <w:rsid w:val="00A609D3"/>
    <w:rsid w:val="00A61825"/>
    <w:rsid w:val="00A64C86"/>
    <w:rsid w:val="00A65C37"/>
    <w:rsid w:val="00A74868"/>
    <w:rsid w:val="00A76915"/>
    <w:rsid w:val="00A76B05"/>
    <w:rsid w:val="00A77255"/>
    <w:rsid w:val="00A80AE4"/>
    <w:rsid w:val="00A825FB"/>
    <w:rsid w:val="00A854F5"/>
    <w:rsid w:val="00A8634D"/>
    <w:rsid w:val="00A86B90"/>
    <w:rsid w:val="00A91AEF"/>
    <w:rsid w:val="00A9254C"/>
    <w:rsid w:val="00A9685B"/>
    <w:rsid w:val="00AA1C21"/>
    <w:rsid w:val="00AA2C7F"/>
    <w:rsid w:val="00AB29E7"/>
    <w:rsid w:val="00AB6F35"/>
    <w:rsid w:val="00AB755C"/>
    <w:rsid w:val="00AB7F76"/>
    <w:rsid w:val="00AC1A65"/>
    <w:rsid w:val="00AC3B6D"/>
    <w:rsid w:val="00AE1583"/>
    <w:rsid w:val="00AE5860"/>
    <w:rsid w:val="00AE5DFC"/>
    <w:rsid w:val="00AE63D6"/>
    <w:rsid w:val="00AF5FF7"/>
    <w:rsid w:val="00B02D3C"/>
    <w:rsid w:val="00B0359A"/>
    <w:rsid w:val="00B03B3E"/>
    <w:rsid w:val="00B03E6D"/>
    <w:rsid w:val="00B05412"/>
    <w:rsid w:val="00B12061"/>
    <w:rsid w:val="00B1340D"/>
    <w:rsid w:val="00B14A46"/>
    <w:rsid w:val="00B17C60"/>
    <w:rsid w:val="00B17D0C"/>
    <w:rsid w:val="00B17D5B"/>
    <w:rsid w:val="00B22702"/>
    <w:rsid w:val="00B2478D"/>
    <w:rsid w:val="00B24EEF"/>
    <w:rsid w:val="00B30418"/>
    <w:rsid w:val="00B315E9"/>
    <w:rsid w:val="00B31F21"/>
    <w:rsid w:val="00B33FB9"/>
    <w:rsid w:val="00B36128"/>
    <w:rsid w:val="00B378EC"/>
    <w:rsid w:val="00B4284E"/>
    <w:rsid w:val="00B42C98"/>
    <w:rsid w:val="00B44A73"/>
    <w:rsid w:val="00B469B2"/>
    <w:rsid w:val="00B47147"/>
    <w:rsid w:val="00B53B4A"/>
    <w:rsid w:val="00B761E9"/>
    <w:rsid w:val="00B873AA"/>
    <w:rsid w:val="00B8751C"/>
    <w:rsid w:val="00B91D6D"/>
    <w:rsid w:val="00B91F3C"/>
    <w:rsid w:val="00B947FC"/>
    <w:rsid w:val="00B948E0"/>
    <w:rsid w:val="00B9576D"/>
    <w:rsid w:val="00BA089F"/>
    <w:rsid w:val="00BA13ED"/>
    <w:rsid w:val="00BA4376"/>
    <w:rsid w:val="00BA7AA8"/>
    <w:rsid w:val="00BB4C82"/>
    <w:rsid w:val="00BB7F36"/>
    <w:rsid w:val="00BC4427"/>
    <w:rsid w:val="00BC4BAC"/>
    <w:rsid w:val="00BC6E1A"/>
    <w:rsid w:val="00BD1186"/>
    <w:rsid w:val="00BD444D"/>
    <w:rsid w:val="00BD7FF0"/>
    <w:rsid w:val="00BE401F"/>
    <w:rsid w:val="00BF0A1C"/>
    <w:rsid w:val="00C03E13"/>
    <w:rsid w:val="00C122DA"/>
    <w:rsid w:val="00C134D6"/>
    <w:rsid w:val="00C1443F"/>
    <w:rsid w:val="00C15F3A"/>
    <w:rsid w:val="00C214B6"/>
    <w:rsid w:val="00C23EAC"/>
    <w:rsid w:val="00C3052A"/>
    <w:rsid w:val="00C327AD"/>
    <w:rsid w:val="00C3314C"/>
    <w:rsid w:val="00C343AA"/>
    <w:rsid w:val="00C348A2"/>
    <w:rsid w:val="00C34EF4"/>
    <w:rsid w:val="00C3636E"/>
    <w:rsid w:val="00C375B9"/>
    <w:rsid w:val="00C379E6"/>
    <w:rsid w:val="00C37B65"/>
    <w:rsid w:val="00C45144"/>
    <w:rsid w:val="00C47973"/>
    <w:rsid w:val="00C516BC"/>
    <w:rsid w:val="00C56549"/>
    <w:rsid w:val="00C57673"/>
    <w:rsid w:val="00C6439D"/>
    <w:rsid w:val="00C65094"/>
    <w:rsid w:val="00C66E7F"/>
    <w:rsid w:val="00C674A6"/>
    <w:rsid w:val="00C7091D"/>
    <w:rsid w:val="00C70B49"/>
    <w:rsid w:val="00C7375C"/>
    <w:rsid w:val="00C80097"/>
    <w:rsid w:val="00C85AA3"/>
    <w:rsid w:val="00C85E89"/>
    <w:rsid w:val="00C912B6"/>
    <w:rsid w:val="00C92463"/>
    <w:rsid w:val="00C925B4"/>
    <w:rsid w:val="00C92BF0"/>
    <w:rsid w:val="00C930C9"/>
    <w:rsid w:val="00CA0FB2"/>
    <w:rsid w:val="00CA208E"/>
    <w:rsid w:val="00CA4EAB"/>
    <w:rsid w:val="00CB17A2"/>
    <w:rsid w:val="00CB2EE2"/>
    <w:rsid w:val="00CB7995"/>
    <w:rsid w:val="00CC7174"/>
    <w:rsid w:val="00CD1D3F"/>
    <w:rsid w:val="00CD3D13"/>
    <w:rsid w:val="00CD6139"/>
    <w:rsid w:val="00CD779F"/>
    <w:rsid w:val="00CE1FCD"/>
    <w:rsid w:val="00CE2C65"/>
    <w:rsid w:val="00CE4785"/>
    <w:rsid w:val="00CE576B"/>
    <w:rsid w:val="00CF4F25"/>
    <w:rsid w:val="00CF60E2"/>
    <w:rsid w:val="00CF6137"/>
    <w:rsid w:val="00D02372"/>
    <w:rsid w:val="00D02ED9"/>
    <w:rsid w:val="00D045BD"/>
    <w:rsid w:val="00D05350"/>
    <w:rsid w:val="00D05C76"/>
    <w:rsid w:val="00D13F14"/>
    <w:rsid w:val="00D206D4"/>
    <w:rsid w:val="00D20930"/>
    <w:rsid w:val="00D239D4"/>
    <w:rsid w:val="00D30C60"/>
    <w:rsid w:val="00D3539D"/>
    <w:rsid w:val="00D35E08"/>
    <w:rsid w:val="00D41BED"/>
    <w:rsid w:val="00D50175"/>
    <w:rsid w:val="00D50DF4"/>
    <w:rsid w:val="00D513DF"/>
    <w:rsid w:val="00D526DE"/>
    <w:rsid w:val="00D5626A"/>
    <w:rsid w:val="00D575DC"/>
    <w:rsid w:val="00D60682"/>
    <w:rsid w:val="00D61BB6"/>
    <w:rsid w:val="00D64B77"/>
    <w:rsid w:val="00D664EE"/>
    <w:rsid w:val="00D71DDA"/>
    <w:rsid w:val="00D77CE8"/>
    <w:rsid w:val="00D83AE7"/>
    <w:rsid w:val="00D83C02"/>
    <w:rsid w:val="00D86DA2"/>
    <w:rsid w:val="00D87E28"/>
    <w:rsid w:val="00DA19E2"/>
    <w:rsid w:val="00DA20D8"/>
    <w:rsid w:val="00DA3C85"/>
    <w:rsid w:val="00DA4678"/>
    <w:rsid w:val="00DA6963"/>
    <w:rsid w:val="00DB022F"/>
    <w:rsid w:val="00DB0803"/>
    <w:rsid w:val="00DB46A1"/>
    <w:rsid w:val="00DB4867"/>
    <w:rsid w:val="00DB6120"/>
    <w:rsid w:val="00DB798B"/>
    <w:rsid w:val="00DB7EEF"/>
    <w:rsid w:val="00DD0D46"/>
    <w:rsid w:val="00DD1F85"/>
    <w:rsid w:val="00DD3F9A"/>
    <w:rsid w:val="00DD406E"/>
    <w:rsid w:val="00DD50DC"/>
    <w:rsid w:val="00DE3633"/>
    <w:rsid w:val="00DE3DC5"/>
    <w:rsid w:val="00DE5BE9"/>
    <w:rsid w:val="00E01CF3"/>
    <w:rsid w:val="00E12CE5"/>
    <w:rsid w:val="00E13066"/>
    <w:rsid w:val="00E14746"/>
    <w:rsid w:val="00E20F36"/>
    <w:rsid w:val="00E24D44"/>
    <w:rsid w:val="00E24DCB"/>
    <w:rsid w:val="00E33C4F"/>
    <w:rsid w:val="00E34298"/>
    <w:rsid w:val="00E35515"/>
    <w:rsid w:val="00E36C97"/>
    <w:rsid w:val="00E40048"/>
    <w:rsid w:val="00E43BB9"/>
    <w:rsid w:val="00E475AF"/>
    <w:rsid w:val="00E50886"/>
    <w:rsid w:val="00E51B6B"/>
    <w:rsid w:val="00E52D37"/>
    <w:rsid w:val="00E5416A"/>
    <w:rsid w:val="00E541E2"/>
    <w:rsid w:val="00E5676B"/>
    <w:rsid w:val="00E605ED"/>
    <w:rsid w:val="00E614BC"/>
    <w:rsid w:val="00E63251"/>
    <w:rsid w:val="00E65984"/>
    <w:rsid w:val="00E66AFA"/>
    <w:rsid w:val="00E66D03"/>
    <w:rsid w:val="00E718A0"/>
    <w:rsid w:val="00E72515"/>
    <w:rsid w:val="00E73621"/>
    <w:rsid w:val="00E74170"/>
    <w:rsid w:val="00E742C1"/>
    <w:rsid w:val="00E74E07"/>
    <w:rsid w:val="00E74EA1"/>
    <w:rsid w:val="00E7702D"/>
    <w:rsid w:val="00E80D33"/>
    <w:rsid w:val="00E80F87"/>
    <w:rsid w:val="00E82EDD"/>
    <w:rsid w:val="00E86C9D"/>
    <w:rsid w:val="00E86E2E"/>
    <w:rsid w:val="00E92164"/>
    <w:rsid w:val="00EA25D2"/>
    <w:rsid w:val="00EA3227"/>
    <w:rsid w:val="00EA3802"/>
    <w:rsid w:val="00EA56BA"/>
    <w:rsid w:val="00EA5DF2"/>
    <w:rsid w:val="00EB177E"/>
    <w:rsid w:val="00EB5C93"/>
    <w:rsid w:val="00EC41AD"/>
    <w:rsid w:val="00ED309C"/>
    <w:rsid w:val="00EE1508"/>
    <w:rsid w:val="00EE246D"/>
    <w:rsid w:val="00EE2E46"/>
    <w:rsid w:val="00EE70FE"/>
    <w:rsid w:val="00EF4778"/>
    <w:rsid w:val="00EF4E67"/>
    <w:rsid w:val="00EF56BF"/>
    <w:rsid w:val="00EF58C8"/>
    <w:rsid w:val="00EF69D9"/>
    <w:rsid w:val="00EF7F32"/>
    <w:rsid w:val="00F000A4"/>
    <w:rsid w:val="00F04217"/>
    <w:rsid w:val="00F051A1"/>
    <w:rsid w:val="00F05D2C"/>
    <w:rsid w:val="00F0607A"/>
    <w:rsid w:val="00F07BA2"/>
    <w:rsid w:val="00F104DE"/>
    <w:rsid w:val="00F10B9D"/>
    <w:rsid w:val="00F12812"/>
    <w:rsid w:val="00F1678B"/>
    <w:rsid w:val="00F200DB"/>
    <w:rsid w:val="00F235F7"/>
    <w:rsid w:val="00F26D74"/>
    <w:rsid w:val="00F27075"/>
    <w:rsid w:val="00F305D2"/>
    <w:rsid w:val="00F33C2C"/>
    <w:rsid w:val="00F36847"/>
    <w:rsid w:val="00F37C3D"/>
    <w:rsid w:val="00F41D14"/>
    <w:rsid w:val="00F43636"/>
    <w:rsid w:val="00F43A21"/>
    <w:rsid w:val="00F43E66"/>
    <w:rsid w:val="00F45642"/>
    <w:rsid w:val="00F5719C"/>
    <w:rsid w:val="00F63D84"/>
    <w:rsid w:val="00F7029B"/>
    <w:rsid w:val="00F714FD"/>
    <w:rsid w:val="00F7211A"/>
    <w:rsid w:val="00F7312F"/>
    <w:rsid w:val="00F746E6"/>
    <w:rsid w:val="00F77DC8"/>
    <w:rsid w:val="00F77EFD"/>
    <w:rsid w:val="00F819D8"/>
    <w:rsid w:val="00F87413"/>
    <w:rsid w:val="00F87C67"/>
    <w:rsid w:val="00F904B5"/>
    <w:rsid w:val="00F962A0"/>
    <w:rsid w:val="00F97E8C"/>
    <w:rsid w:val="00FA1509"/>
    <w:rsid w:val="00FA1CD0"/>
    <w:rsid w:val="00FA7DA4"/>
    <w:rsid w:val="00FB0047"/>
    <w:rsid w:val="00FB0FFD"/>
    <w:rsid w:val="00FB6D60"/>
    <w:rsid w:val="00FC04A6"/>
    <w:rsid w:val="00FC0F30"/>
    <w:rsid w:val="00FC37F0"/>
    <w:rsid w:val="00FC6AC2"/>
    <w:rsid w:val="00FC7340"/>
    <w:rsid w:val="00FD15D7"/>
    <w:rsid w:val="00FD38BE"/>
    <w:rsid w:val="00FE00A7"/>
    <w:rsid w:val="00FE2E3A"/>
    <w:rsid w:val="00FE34EB"/>
    <w:rsid w:val="00FE3BBE"/>
    <w:rsid w:val="00FE3C19"/>
    <w:rsid w:val="00FE4E3D"/>
    <w:rsid w:val="00FE5E81"/>
    <w:rsid w:val="00FE7A4B"/>
    <w:rsid w:val="00FF7243"/>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3E00DF"/>
  <w15:docId w15:val="{0D4994F9-1BE7-435C-9B0C-D6C6338C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4DFD"/>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nhideWhenUsed/>
    <w:rsid w:val="00D20930"/>
    <w:rPr>
      <w:sz w:val="20"/>
      <w:szCs w:val="20"/>
    </w:rPr>
  </w:style>
  <w:style w:type="character" w:customStyle="1" w:styleId="TextpoznmkypodiarouChar">
    <w:name w:val="Text poznámky pod čiarou Char"/>
    <w:aliases w:val="Text poznámky pod čiarou 007 Char"/>
    <w:basedOn w:val="Predvolenpsmoodseku"/>
    <w:link w:val="Textpoznmkypodiarou"/>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E73621"/>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E73621"/>
    <w:rPr>
      <w:rFonts w:ascii="Times New Roman" w:eastAsia="Times New Roman" w:hAnsi="Times New Roman" w:cs="Times New Roman"/>
      <w:szCs w:val="20"/>
      <w:lang w:val="en-US"/>
    </w:rPr>
  </w:style>
  <w:style w:type="character" w:styleId="PouitHypertextovPrepojenie">
    <w:name w:val="FollowedHyperlink"/>
    <w:basedOn w:val="Predvolenpsmoodseku"/>
    <w:uiPriority w:val="99"/>
    <w:semiHidden/>
    <w:unhideWhenUsed/>
    <w:rsid w:val="00260B25"/>
    <w:rPr>
      <w:color w:val="800080" w:themeColor="followedHyperlink"/>
      <w:u w:val="single"/>
    </w:rPr>
  </w:style>
  <w:style w:type="paragraph" w:styleId="Revzia">
    <w:name w:val="Revision"/>
    <w:hidden/>
    <w:uiPriority w:val="99"/>
    <w:semiHidden/>
    <w:rsid w:val="00971D9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4974">
      <w:bodyDiv w:val="1"/>
      <w:marLeft w:val="0"/>
      <w:marRight w:val="0"/>
      <w:marTop w:val="0"/>
      <w:marBottom w:val="0"/>
      <w:divBdr>
        <w:top w:val="none" w:sz="0" w:space="0" w:color="auto"/>
        <w:left w:val="none" w:sz="0" w:space="0" w:color="auto"/>
        <w:bottom w:val="none" w:sz="0" w:space="0" w:color="auto"/>
        <w:right w:val="none" w:sz="0" w:space="0" w:color="auto"/>
      </w:divBdr>
    </w:div>
    <w:div w:id="254486819">
      <w:bodyDiv w:val="1"/>
      <w:marLeft w:val="0"/>
      <w:marRight w:val="0"/>
      <w:marTop w:val="0"/>
      <w:marBottom w:val="0"/>
      <w:divBdr>
        <w:top w:val="none" w:sz="0" w:space="0" w:color="auto"/>
        <w:left w:val="none" w:sz="0" w:space="0" w:color="auto"/>
        <w:bottom w:val="none" w:sz="0" w:space="0" w:color="auto"/>
        <w:right w:val="none" w:sz="0" w:space="0" w:color="auto"/>
      </w:divBdr>
    </w:div>
    <w:div w:id="1133134537">
      <w:bodyDiv w:val="1"/>
      <w:marLeft w:val="0"/>
      <w:marRight w:val="0"/>
      <w:marTop w:val="0"/>
      <w:marBottom w:val="0"/>
      <w:divBdr>
        <w:top w:val="none" w:sz="0" w:space="0" w:color="auto"/>
        <w:left w:val="none" w:sz="0" w:space="0" w:color="auto"/>
        <w:bottom w:val="none" w:sz="0" w:space="0" w:color="auto"/>
        <w:right w:val="none" w:sz="0" w:space="0" w:color="auto"/>
      </w:divBdr>
    </w:div>
    <w:div w:id="1373189140">
      <w:bodyDiv w:val="1"/>
      <w:marLeft w:val="0"/>
      <w:marRight w:val="0"/>
      <w:marTop w:val="0"/>
      <w:marBottom w:val="0"/>
      <w:divBdr>
        <w:top w:val="none" w:sz="0" w:space="0" w:color="auto"/>
        <w:left w:val="none" w:sz="0" w:space="0" w:color="auto"/>
        <w:bottom w:val="none" w:sz="0" w:space="0" w:color="auto"/>
        <w:right w:val="none" w:sz="0" w:space="0" w:color="auto"/>
      </w:divBdr>
    </w:div>
    <w:div w:id="1461387297">
      <w:bodyDiv w:val="1"/>
      <w:marLeft w:val="0"/>
      <w:marRight w:val="0"/>
      <w:marTop w:val="0"/>
      <w:marBottom w:val="0"/>
      <w:divBdr>
        <w:top w:val="none" w:sz="0" w:space="0" w:color="auto"/>
        <w:left w:val="none" w:sz="0" w:space="0" w:color="auto"/>
        <w:bottom w:val="none" w:sz="0" w:space="0" w:color="auto"/>
        <w:right w:val="none" w:sz="0" w:space="0" w:color="auto"/>
      </w:divBdr>
    </w:div>
    <w:div w:id="1736850516">
      <w:bodyDiv w:val="1"/>
      <w:marLeft w:val="0"/>
      <w:marRight w:val="0"/>
      <w:marTop w:val="0"/>
      <w:marBottom w:val="0"/>
      <w:divBdr>
        <w:top w:val="none" w:sz="0" w:space="0" w:color="auto"/>
        <w:left w:val="none" w:sz="0" w:space="0" w:color="auto"/>
        <w:bottom w:val="none" w:sz="0" w:space="0" w:color="auto"/>
        <w:right w:val="none" w:sz="0" w:space="0" w:color="auto"/>
      </w:divBdr>
    </w:div>
    <w:div w:id="211925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www.statistics.s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www.statistics.sk/pls/elisw/utlData.htmlBodyWin?uic=80" TargetMode="External"/><Relationship Id="rId1" Type="http://schemas.openxmlformats.org/officeDocument/2006/relationships/hyperlink" Target="http://www.statistics.sk/pls/elisw/utlData.htmlBodyWin?uic=80"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E94AE-1696-41A9-A5C5-293D49473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29</Pages>
  <Words>9803</Words>
  <Characters>51467</Characters>
  <Application>Microsoft Office Word</Application>
  <DocSecurity>0</DocSecurity>
  <Lines>5718</Lines>
  <Paragraphs>4084</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MVRR</Company>
  <LinksUpToDate>false</LinksUpToDate>
  <CharactersWithSpaces>57186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Čillik Martin</dc:creator>
  <cp:lastModifiedBy>oMN</cp:lastModifiedBy>
  <cp:revision>2</cp:revision>
  <cp:lastPrinted>2018-03-12T11:40:00Z</cp:lastPrinted>
  <dcterms:created xsi:type="dcterms:W3CDTF">2021-04-21T10:09:00Z</dcterms:created>
  <dcterms:modified xsi:type="dcterms:W3CDTF">2021-04-28T13:03:00Z</dcterms:modified>
</cp:coreProperties>
</file>